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b/>
          <w:sz w:val="24"/>
          <w:szCs w:val="24"/>
        </w:rPr>
        <w:t xml:space="preserve">Title: </w:t>
      </w:r>
      <w:r w:rsidRPr="00E46266">
        <w:rPr>
          <w:rFonts w:ascii="Times New Roman" w:hAnsi="Times New Roman"/>
          <w:sz w:val="24"/>
          <w:szCs w:val="24"/>
        </w:rPr>
        <w:t>Fetal echocardiography and pulsed-wave Doppler ultrasound in a rabbit model of intrauterine growth restriction.</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vertAlign w:val="superscript"/>
        </w:rPr>
      </w:pPr>
      <w:r w:rsidRPr="00E46266">
        <w:rPr>
          <w:rFonts w:ascii="Times New Roman" w:hAnsi="Times New Roman"/>
          <w:b/>
          <w:sz w:val="24"/>
          <w:szCs w:val="24"/>
        </w:rPr>
        <w:t xml:space="preserve">Authors: </w:t>
      </w:r>
      <w:r w:rsidRPr="00E46266">
        <w:rPr>
          <w:rFonts w:ascii="Times New Roman" w:hAnsi="Times New Roman"/>
          <w:sz w:val="24"/>
          <w:szCs w:val="24"/>
        </w:rPr>
        <w:t>Hodges RJ</w:t>
      </w:r>
      <w:r w:rsidRPr="00E46266">
        <w:rPr>
          <w:rFonts w:ascii="Times New Roman" w:hAnsi="Times New Roman"/>
          <w:sz w:val="24"/>
          <w:szCs w:val="24"/>
          <w:vertAlign w:val="superscript"/>
        </w:rPr>
        <w:t>1</w:t>
      </w:r>
      <w:proofErr w:type="gramStart"/>
      <w:r w:rsidRPr="00E46266">
        <w:rPr>
          <w:rFonts w:ascii="Times New Roman" w:hAnsi="Times New Roman"/>
          <w:sz w:val="24"/>
          <w:szCs w:val="24"/>
          <w:vertAlign w:val="superscript"/>
        </w:rPr>
        <w:t>,2</w:t>
      </w:r>
      <w:proofErr w:type="gramEnd"/>
      <w:r w:rsidRPr="00E46266">
        <w:rPr>
          <w:rFonts w:ascii="Times New Roman" w:hAnsi="Times New Roman"/>
          <w:sz w:val="24"/>
          <w:szCs w:val="24"/>
        </w:rPr>
        <w:t>, Endo M</w:t>
      </w:r>
      <w:r w:rsidRPr="00E46266">
        <w:rPr>
          <w:rFonts w:ascii="Times New Roman" w:hAnsi="Times New Roman"/>
          <w:sz w:val="24"/>
          <w:szCs w:val="24"/>
          <w:vertAlign w:val="superscript"/>
        </w:rPr>
        <w:t>1</w:t>
      </w:r>
      <w:r w:rsidRPr="00E46266">
        <w:rPr>
          <w:rFonts w:ascii="Times New Roman" w:hAnsi="Times New Roman"/>
          <w:sz w:val="24"/>
          <w:szCs w:val="24"/>
        </w:rPr>
        <w:t xml:space="preserve">, La </w:t>
      </w:r>
      <w:proofErr w:type="spellStart"/>
      <w:r w:rsidRPr="00E46266">
        <w:rPr>
          <w:rFonts w:ascii="Times New Roman" w:hAnsi="Times New Roman"/>
          <w:sz w:val="24"/>
          <w:szCs w:val="24"/>
        </w:rPr>
        <w:t>Gerche</w:t>
      </w:r>
      <w:proofErr w:type="spellEnd"/>
      <w:r w:rsidRPr="00E46266">
        <w:rPr>
          <w:rFonts w:ascii="Times New Roman" w:hAnsi="Times New Roman"/>
          <w:sz w:val="24"/>
          <w:szCs w:val="24"/>
        </w:rPr>
        <w:t xml:space="preserve"> A</w:t>
      </w:r>
      <w:r w:rsidRPr="00E46266">
        <w:rPr>
          <w:rFonts w:ascii="Times New Roman" w:hAnsi="Times New Roman"/>
          <w:sz w:val="24"/>
          <w:szCs w:val="24"/>
          <w:vertAlign w:val="superscript"/>
        </w:rPr>
        <w:t>3</w:t>
      </w:r>
      <w:r w:rsidRPr="00E46266">
        <w:rPr>
          <w:rFonts w:ascii="Times New Roman" w:hAnsi="Times New Roman"/>
          <w:sz w:val="24"/>
          <w:szCs w:val="24"/>
        </w:rPr>
        <w:t xml:space="preserve">, </w:t>
      </w:r>
      <w:proofErr w:type="spellStart"/>
      <w:r w:rsidRPr="00E46266">
        <w:rPr>
          <w:rFonts w:ascii="Times New Roman" w:hAnsi="Times New Roman"/>
          <w:sz w:val="24"/>
          <w:szCs w:val="24"/>
        </w:rPr>
        <w:t>Eixarch</w:t>
      </w:r>
      <w:proofErr w:type="spellEnd"/>
      <w:r w:rsidRPr="00E46266">
        <w:rPr>
          <w:rFonts w:ascii="Times New Roman" w:hAnsi="Times New Roman"/>
          <w:sz w:val="24"/>
          <w:szCs w:val="24"/>
        </w:rPr>
        <w:t xml:space="preserve"> E</w:t>
      </w:r>
      <w:r w:rsidRPr="00E46266">
        <w:rPr>
          <w:rFonts w:ascii="Times New Roman" w:hAnsi="Times New Roman"/>
          <w:sz w:val="24"/>
          <w:szCs w:val="24"/>
          <w:vertAlign w:val="superscript"/>
        </w:rPr>
        <w:t>4</w:t>
      </w:r>
      <w:r w:rsidRPr="00E46266">
        <w:rPr>
          <w:rFonts w:ascii="Times New Roman" w:hAnsi="Times New Roman"/>
          <w:sz w:val="24"/>
          <w:szCs w:val="24"/>
        </w:rPr>
        <w:t xml:space="preserve">, </w:t>
      </w:r>
      <w:proofErr w:type="spellStart"/>
      <w:r w:rsidRPr="00E46266">
        <w:rPr>
          <w:rFonts w:ascii="Times New Roman" w:hAnsi="Times New Roman"/>
          <w:sz w:val="24"/>
          <w:szCs w:val="24"/>
        </w:rPr>
        <w:t>DeKoninck</w:t>
      </w:r>
      <w:proofErr w:type="spellEnd"/>
      <w:r w:rsidRPr="00E46266">
        <w:rPr>
          <w:rFonts w:ascii="Times New Roman" w:hAnsi="Times New Roman"/>
          <w:sz w:val="24"/>
          <w:szCs w:val="24"/>
        </w:rPr>
        <w:t xml:space="preserve"> P</w:t>
      </w:r>
      <w:r w:rsidRPr="00E46266">
        <w:rPr>
          <w:rFonts w:ascii="Times New Roman" w:hAnsi="Times New Roman"/>
          <w:sz w:val="24"/>
          <w:szCs w:val="24"/>
          <w:vertAlign w:val="superscript"/>
        </w:rPr>
        <w:t>1</w:t>
      </w:r>
      <w:r w:rsidRPr="00E46266">
        <w:rPr>
          <w:rFonts w:ascii="Times New Roman" w:hAnsi="Times New Roman"/>
          <w:sz w:val="24"/>
          <w:szCs w:val="24"/>
        </w:rPr>
        <w:t xml:space="preserve">, </w:t>
      </w:r>
      <w:proofErr w:type="spellStart"/>
      <w:r w:rsidRPr="00E46266">
        <w:rPr>
          <w:rFonts w:ascii="Times New Roman" w:hAnsi="Times New Roman"/>
          <w:bCs/>
          <w:sz w:val="24"/>
          <w:szCs w:val="24"/>
        </w:rPr>
        <w:t>Ferferieva</w:t>
      </w:r>
      <w:proofErr w:type="spellEnd"/>
      <w:r w:rsidRPr="00E46266">
        <w:rPr>
          <w:rFonts w:ascii="Times New Roman" w:hAnsi="Times New Roman"/>
          <w:bCs/>
          <w:sz w:val="24"/>
          <w:szCs w:val="24"/>
        </w:rPr>
        <w:t xml:space="preserve"> V</w:t>
      </w:r>
      <w:r w:rsidRPr="00E46266">
        <w:rPr>
          <w:rFonts w:ascii="Times New Roman" w:hAnsi="Times New Roman"/>
          <w:bCs/>
          <w:sz w:val="24"/>
          <w:szCs w:val="24"/>
          <w:vertAlign w:val="superscript"/>
        </w:rPr>
        <w:t>3</w:t>
      </w:r>
      <w:r w:rsidRPr="00E46266">
        <w:rPr>
          <w:rFonts w:ascii="Times New Roman" w:hAnsi="Times New Roman"/>
          <w:bCs/>
          <w:sz w:val="24"/>
          <w:szCs w:val="24"/>
        </w:rPr>
        <w:t>,</w:t>
      </w:r>
      <w:r w:rsidRPr="00E46266">
        <w:rPr>
          <w:rFonts w:ascii="Times New Roman" w:hAnsi="Times New Roman"/>
          <w:sz w:val="24"/>
          <w:szCs w:val="24"/>
        </w:rPr>
        <w:t xml:space="preserve"> </w:t>
      </w:r>
      <w:proofErr w:type="spellStart"/>
      <w:r w:rsidRPr="00E46266">
        <w:rPr>
          <w:rFonts w:ascii="Times New Roman" w:hAnsi="Times New Roman"/>
          <w:sz w:val="24"/>
          <w:szCs w:val="24"/>
        </w:rPr>
        <w:t>D’hooge</w:t>
      </w:r>
      <w:proofErr w:type="spellEnd"/>
      <w:r w:rsidRPr="00E46266">
        <w:rPr>
          <w:rFonts w:ascii="Times New Roman" w:hAnsi="Times New Roman"/>
          <w:sz w:val="24"/>
          <w:szCs w:val="24"/>
        </w:rPr>
        <w:t xml:space="preserve"> J</w:t>
      </w:r>
      <w:r w:rsidRPr="00E46266">
        <w:rPr>
          <w:rFonts w:ascii="Times New Roman" w:hAnsi="Times New Roman"/>
          <w:sz w:val="24"/>
          <w:szCs w:val="24"/>
          <w:vertAlign w:val="superscript"/>
        </w:rPr>
        <w:t>3</w:t>
      </w:r>
      <w:r w:rsidRPr="00E46266">
        <w:rPr>
          <w:rFonts w:ascii="Times New Roman" w:hAnsi="Times New Roman"/>
          <w:sz w:val="24"/>
          <w:szCs w:val="24"/>
        </w:rPr>
        <w:t>, Wallace EM</w:t>
      </w:r>
      <w:r w:rsidRPr="00E46266">
        <w:rPr>
          <w:rFonts w:ascii="Times New Roman" w:hAnsi="Times New Roman"/>
          <w:sz w:val="24"/>
          <w:szCs w:val="24"/>
          <w:vertAlign w:val="superscript"/>
        </w:rPr>
        <w:t>2</w:t>
      </w:r>
      <w:r w:rsidRPr="00E46266">
        <w:rPr>
          <w:rFonts w:ascii="Times New Roman" w:hAnsi="Times New Roman"/>
          <w:sz w:val="24"/>
          <w:szCs w:val="24"/>
        </w:rPr>
        <w:t xml:space="preserve">, </w:t>
      </w:r>
      <w:proofErr w:type="spellStart"/>
      <w:r w:rsidRPr="00E46266">
        <w:rPr>
          <w:rFonts w:ascii="Times New Roman" w:hAnsi="Times New Roman"/>
          <w:sz w:val="24"/>
          <w:szCs w:val="24"/>
        </w:rPr>
        <w:t>Deprest</w:t>
      </w:r>
      <w:proofErr w:type="spellEnd"/>
      <w:r w:rsidRPr="00E46266">
        <w:rPr>
          <w:rFonts w:ascii="Times New Roman" w:hAnsi="Times New Roman"/>
          <w:sz w:val="24"/>
          <w:szCs w:val="24"/>
        </w:rPr>
        <w:t xml:space="preserve"> J</w:t>
      </w:r>
      <w:r w:rsidRPr="00E46266">
        <w:rPr>
          <w:rFonts w:ascii="Times New Roman" w:hAnsi="Times New Roman"/>
          <w:sz w:val="24"/>
          <w:szCs w:val="24"/>
          <w:vertAlign w:val="superscript"/>
        </w:rPr>
        <w:t>1</w:t>
      </w: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r w:rsidRPr="00E46266">
        <w:rPr>
          <w:rFonts w:ascii="Times New Roman" w:hAnsi="Times New Roman"/>
          <w:b/>
          <w:sz w:val="24"/>
          <w:szCs w:val="24"/>
        </w:rPr>
        <w:t>Authors: institution(s)/affiliation(s) for each author:</w:t>
      </w:r>
    </w:p>
    <w:p w:rsidR="002076B0" w:rsidRPr="00E46266" w:rsidRDefault="002076B0" w:rsidP="00474B5E">
      <w:pPr>
        <w:spacing w:line="240" w:lineRule="auto"/>
        <w:jc w:val="both"/>
        <w:rPr>
          <w:rFonts w:ascii="Times New Roman" w:hAnsi="Times New Roman"/>
          <w:bCs/>
          <w:sz w:val="24"/>
          <w:szCs w:val="24"/>
        </w:rPr>
      </w:pPr>
      <w:proofErr w:type="gramStart"/>
      <w:r w:rsidRPr="00E46266">
        <w:rPr>
          <w:rFonts w:ascii="Times New Roman" w:hAnsi="Times New Roman"/>
          <w:bCs/>
          <w:sz w:val="24"/>
          <w:szCs w:val="24"/>
          <w:vertAlign w:val="superscript"/>
        </w:rPr>
        <w:t xml:space="preserve">1 </w:t>
      </w:r>
      <w:r w:rsidRPr="00E46266">
        <w:rPr>
          <w:rFonts w:ascii="Times New Roman" w:hAnsi="Times New Roman"/>
          <w:bCs/>
          <w:sz w:val="24"/>
          <w:szCs w:val="24"/>
          <w:lang w:val="en-GB"/>
        </w:rPr>
        <w:t>Division Woman and Child, Department Women, University Hospitals Leuven, B-3000 Leuven, Belgium.</w:t>
      </w:r>
      <w:proofErr w:type="gramEnd"/>
    </w:p>
    <w:p w:rsidR="002076B0" w:rsidRPr="00E46266" w:rsidRDefault="002076B0" w:rsidP="00474B5E">
      <w:pPr>
        <w:spacing w:line="240" w:lineRule="auto"/>
        <w:jc w:val="both"/>
        <w:rPr>
          <w:rFonts w:ascii="Times New Roman" w:hAnsi="Times New Roman"/>
          <w:bCs/>
          <w:sz w:val="24"/>
          <w:szCs w:val="24"/>
        </w:rPr>
      </w:pPr>
      <w:r w:rsidRPr="00E46266">
        <w:rPr>
          <w:rFonts w:ascii="Times New Roman" w:hAnsi="Times New Roman"/>
          <w:bCs/>
          <w:sz w:val="24"/>
          <w:szCs w:val="24"/>
          <w:vertAlign w:val="superscript"/>
        </w:rPr>
        <w:t xml:space="preserve">2 </w:t>
      </w:r>
      <w:r w:rsidRPr="00E46266">
        <w:rPr>
          <w:rFonts w:ascii="Times New Roman" w:hAnsi="Times New Roman"/>
          <w:bCs/>
          <w:sz w:val="24"/>
          <w:szCs w:val="24"/>
        </w:rPr>
        <w:t xml:space="preserve">The Ritchie Centre, </w:t>
      </w:r>
      <w:proofErr w:type="spellStart"/>
      <w:r w:rsidRPr="00E46266">
        <w:rPr>
          <w:rFonts w:ascii="Times New Roman" w:hAnsi="Times New Roman"/>
          <w:bCs/>
          <w:sz w:val="24"/>
          <w:szCs w:val="24"/>
        </w:rPr>
        <w:t>Monash</w:t>
      </w:r>
      <w:proofErr w:type="spellEnd"/>
      <w:r w:rsidRPr="00E46266">
        <w:rPr>
          <w:rFonts w:ascii="Times New Roman" w:hAnsi="Times New Roman"/>
          <w:bCs/>
          <w:sz w:val="24"/>
          <w:szCs w:val="24"/>
        </w:rPr>
        <w:t xml:space="preserve"> Institute of Medical Research, Department of Obstetrics and </w:t>
      </w:r>
      <w:proofErr w:type="spellStart"/>
      <w:r w:rsidRPr="00E46266">
        <w:rPr>
          <w:rFonts w:ascii="Times New Roman" w:hAnsi="Times New Roman"/>
          <w:bCs/>
          <w:sz w:val="24"/>
          <w:szCs w:val="24"/>
        </w:rPr>
        <w:t>Gynaecology</w:t>
      </w:r>
      <w:proofErr w:type="spellEnd"/>
      <w:r w:rsidRPr="00E46266">
        <w:rPr>
          <w:rFonts w:ascii="Times New Roman" w:hAnsi="Times New Roman"/>
          <w:bCs/>
          <w:sz w:val="24"/>
          <w:szCs w:val="24"/>
        </w:rPr>
        <w:t xml:space="preserve">, </w:t>
      </w:r>
      <w:proofErr w:type="spellStart"/>
      <w:r w:rsidRPr="00E46266">
        <w:rPr>
          <w:rFonts w:ascii="Times New Roman" w:hAnsi="Times New Roman"/>
          <w:bCs/>
          <w:sz w:val="24"/>
          <w:szCs w:val="24"/>
        </w:rPr>
        <w:t>Monash</w:t>
      </w:r>
      <w:proofErr w:type="spellEnd"/>
      <w:r w:rsidRPr="00E46266">
        <w:rPr>
          <w:rFonts w:ascii="Times New Roman" w:hAnsi="Times New Roman"/>
          <w:bCs/>
          <w:sz w:val="24"/>
          <w:szCs w:val="24"/>
        </w:rPr>
        <w:t xml:space="preserve"> University, Victoria, Australia 3168.</w:t>
      </w:r>
    </w:p>
    <w:p w:rsidR="002076B0" w:rsidRPr="00E46266" w:rsidRDefault="002076B0" w:rsidP="00474B5E">
      <w:pPr>
        <w:spacing w:line="240" w:lineRule="auto"/>
        <w:jc w:val="both"/>
        <w:rPr>
          <w:rFonts w:ascii="Times New Roman" w:hAnsi="Times New Roman"/>
          <w:bCs/>
          <w:sz w:val="24"/>
          <w:szCs w:val="24"/>
          <w:vertAlign w:val="superscript"/>
          <w:lang w:val="en-GB"/>
        </w:rPr>
      </w:pPr>
      <w:r w:rsidRPr="00E46266">
        <w:rPr>
          <w:rFonts w:ascii="Times New Roman" w:hAnsi="Times New Roman"/>
          <w:bCs/>
          <w:sz w:val="24"/>
          <w:szCs w:val="24"/>
          <w:vertAlign w:val="superscript"/>
          <w:lang w:val="en-GB"/>
        </w:rPr>
        <w:t>3</w:t>
      </w:r>
      <w:r w:rsidRPr="00E46266">
        <w:rPr>
          <w:rFonts w:ascii="Times New Roman" w:hAnsi="Times New Roman"/>
          <w:sz w:val="24"/>
          <w:szCs w:val="24"/>
          <w:lang w:val="en-GB"/>
        </w:rPr>
        <w:t xml:space="preserve"> </w:t>
      </w:r>
      <w:r w:rsidRPr="00E46266">
        <w:rPr>
          <w:rFonts w:ascii="Times New Roman" w:hAnsi="Times New Roman"/>
          <w:bCs/>
          <w:sz w:val="24"/>
          <w:szCs w:val="24"/>
        </w:rPr>
        <w:t>Department of Cardiovascular Sciences</w:t>
      </w:r>
      <w:r w:rsidRPr="00E46266">
        <w:rPr>
          <w:rFonts w:ascii="Times New Roman" w:hAnsi="Times New Roman"/>
          <w:bCs/>
          <w:iCs/>
          <w:sz w:val="24"/>
          <w:szCs w:val="24"/>
          <w:lang w:val="en-GB"/>
        </w:rPr>
        <w:t xml:space="preserve">, </w:t>
      </w:r>
      <w:proofErr w:type="spellStart"/>
      <w:r w:rsidRPr="00E46266">
        <w:rPr>
          <w:rFonts w:ascii="Times New Roman" w:hAnsi="Times New Roman"/>
          <w:bCs/>
          <w:iCs/>
          <w:sz w:val="24"/>
          <w:szCs w:val="24"/>
          <w:lang w:val="en-GB"/>
        </w:rPr>
        <w:t>Katholieke</w:t>
      </w:r>
      <w:proofErr w:type="spellEnd"/>
      <w:r w:rsidRPr="00E46266">
        <w:rPr>
          <w:rFonts w:ascii="Times New Roman" w:hAnsi="Times New Roman"/>
          <w:bCs/>
          <w:iCs/>
          <w:sz w:val="24"/>
          <w:szCs w:val="24"/>
          <w:lang w:val="en-GB"/>
        </w:rPr>
        <w:t xml:space="preserve"> </w:t>
      </w:r>
      <w:proofErr w:type="spellStart"/>
      <w:r w:rsidRPr="00E46266">
        <w:rPr>
          <w:rFonts w:ascii="Times New Roman" w:hAnsi="Times New Roman"/>
          <w:bCs/>
          <w:iCs/>
          <w:sz w:val="24"/>
          <w:szCs w:val="24"/>
          <w:lang w:val="en-GB"/>
        </w:rPr>
        <w:t>Universiteit</w:t>
      </w:r>
      <w:proofErr w:type="spellEnd"/>
      <w:r w:rsidRPr="00E46266">
        <w:rPr>
          <w:rFonts w:ascii="Times New Roman" w:hAnsi="Times New Roman"/>
          <w:bCs/>
          <w:iCs/>
          <w:sz w:val="24"/>
          <w:szCs w:val="24"/>
          <w:lang w:val="en-GB"/>
        </w:rPr>
        <w:t xml:space="preserve"> Leuven, Leuven, Belgium</w:t>
      </w:r>
      <w:r w:rsidRPr="00E46266">
        <w:rPr>
          <w:rFonts w:ascii="Times New Roman" w:hAnsi="Times New Roman"/>
          <w:bCs/>
          <w:sz w:val="24"/>
          <w:szCs w:val="24"/>
          <w:lang w:val="en-GB"/>
        </w:rPr>
        <w:t xml:space="preserve"> </w:t>
      </w:r>
    </w:p>
    <w:p w:rsidR="002076B0" w:rsidRPr="00E46266" w:rsidRDefault="002076B0" w:rsidP="00474B5E">
      <w:pPr>
        <w:spacing w:line="240" w:lineRule="auto"/>
        <w:jc w:val="both"/>
        <w:rPr>
          <w:rFonts w:ascii="Times New Roman" w:hAnsi="Times New Roman"/>
          <w:bCs/>
          <w:sz w:val="24"/>
          <w:szCs w:val="24"/>
          <w:lang w:val="en-GB"/>
        </w:rPr>
      </w:pPr>
      <w:r w:rsidRPr="00E46266">
        <w:rPr>
          <w:rFonts w:ascii="Times New Roman" w:hAnsi="Times New Roman"/>
          <w:bCs/>
          <w:sz w:val="24"/>
          <w:szCs w:val="24"/>
          <w:vertAlign w:val="superscript"/>
          <w:lang w:val="en-GB"/>
        </w:rPr>
        <w:t>4</w:t>
      </w:r>
      <w:r w:rsidRPr="00E46266">
        <w:rPr>
          <w:rFonts w:ascii="Times New Roman" w:hAnsi="Times New Roman"/>
          <w:bCs/>
          <w:i/>
          <w:iCs/>
          <w:sz w:val="24"/>
          <w:szCs w:val="24"/>
          <w:vertAlign w:val="superscript"/>
          <w:lang w:val="en-GB"/>
        </w:rPr>
        <w:t xml:space="preserve"> </w:t>
      </w:r>
      <w:r w:rsidR="00A57981" w:rsidRPr="00A57981">
        <w:rPr>
          <w:rFonts w:ascii="Times New Roman" w:hAnsi="Times New Roman" w:cs="Helvetica"/>
          <w:bCs/>
          <w:sz w:val="24"/>
          <w:szCs w:val="24"/>
          <w:lang w:eastAsia="es-ES"/>
        </w:rPr>
        <w:t xml:space="preserve">Fetal and </w:t>
      </w:r>
      <w:proofErr w:type="spellStart"/>
      <w:r w:rsidR="00A57981" w:rsidRPr="00A57981">
        <w:rPr>
          <w:rFonts w:ascii="Times New Roman" w:hAnsi="Times New Roman" w:cs="Helvetica"/>
          <w:bCs/>
          <w:sz w:val="24"/>
          <w:szCs w:val="24"/>
          <w:lang w:eastAsia="es-ES"/>
        </w:rPr>
        <w:t>Perinatal</w:t>
      </w:r>
      <w:proofErr w:type="spellEnd"/>
      <w:r w:rsidR="00A57981" w:rsidRPr="00A57981">
        <w:rPr>
          <w:rFonts w:ascii="Times New Roman" w:hAnsi="Times New Roman" w:cs="Helvetica"/>
          <w:bCs/>
          <w:sz w:val="24"/>
          <w:szCs w:val="24"/>
          <w:lang w:eastAsia="es-ES"/>
        </w:rPr>
        <w:t xml:space="preserve"> Medicine Research Group, </w:t>
      </w:r>
      <w:proofErr w:type="spellStart"/>
      <w:r w:rsidR="00A57981" w:rsidRPr="00A57981">
        <w:rPr>
          <w:rFonts w:ascii="Times New Roman" w:hAnsi="Times New Roman" w:cs="Helvetica"/>
          <w:bCs/>
          <w:sz w:val="24"/>
          <w:szCs w:val="24"/>
          <w:lang w:eastAsia="es-ES"/>
        </w:rPr>
        <w:t>Institut</w:t>
      </w:r>
      <w:proofErr w:type="spellEnd"/>
      <w:r w:rsidR="00A57981" w:rsidRPr="00A57981">
        <w:rPr>
          <w:rFonts w:ascii="Times New Roman" w:hAnsi="Times New Roman" w:cs="Helvetica"/>
          <w:bCs/>
          <w:sz w:val="24"/>
          <w:szCs w:val="24"/>
          <w:lang w:eastAsia="es-ES"/>
        </w:rPr>
        <w:t xml:space="preserve"> </w:t>
      </w:r>
      <w:proofErr w:type="spellStart"/>
      <w:r w:rsidR="00A57981" w:rsidRPr="00A57981">
        <w:rPr>
          <w:rFonts w:ascii="Times New Roman" w:hAnsi="Times New Roman" w:cs="Helvetica"/>
          <w:bCs/>
          <w:sz w:val="24"/>
          <w:szCs w:val="24"/>
          <w:lang w:eastAsia="es-ES"/>
        </w:rPr>
        <w:t>d’Investigacions</w:t>
      </w:r>
      <w:proofErr w:type="spellEnd"/>
      <w:r w:rsidR="00A57981" w:rsidRPr="00A57981">
        <w:rPr>
          <w:rFonts w:ascii="Times New Roman" w:hAnsi="Times New Roman" w:cs="Helvetica"/>
          <w:bCs/>
          <w:sz w:val="24"/>
          <w:szCs w:val="24"/>
          <w:lang w:eastAsia="es-ES"/>
        </w:rPr>
        <w:t xml:space="preserve"> </w:t>
      </w:r>
      <w:proofErr w:type="spellStart"/>
      <w:r w:rsidR="00A57981" w:rsidRPr="00A57981">
        <w:rPr>
          <w:rFonts w:ascii="Times New Roman" w:hAnsi="Times New Roman" w:cs="Helvetica"/>
          <w:bCs/>
          <w:sz w:val="24"/>
          <w:szCs w:val="24"/>
          <w:lang w:eastAsia="es-ES"/>
        </w:rPr>
        <w:t>Biomediques</w:t>
      </w:r>
      <w:proofErr w:type="spellEnd"/>
      <w:r w:rsidR="00A57981" w:rsidRPr="00A57981">
        <w:rPr>
          <w:rFonts w:ascii="Times New Roman" w:hAnsi="Times New Roman" w:cs="Helvetica"/>
          <w:bCs/>
          <w:sz w:val="24"/>
          <w:szCs w:val="24"/>
          <w:lang w:eastAsia="es-ES"/>
        </w:rPr>
        <w:t xml:space="preserve"> August Pi </w:t>
      </w:r>
      <w:proofErr w:type="spellStart"/>
      <w:r w:rsidR="00A57981" w:rsidRPr="00A57981">
        <w:rPr>
          <w:rFonts w:ascii="Times New Roman" w:hAnsi="Times New Roman" w:cs="Helvetica"/>
          <w:bCs/>
          <w:sz w:val="24"/>
          <w:szCs w:val="24"/>
          <w:lang w:eastAsia="es-ES"/>
        </w:rPr>
        <w:t>i</w:t>
      </w:r>
      <w:proofErr w:type="spellEnd"/>
      <w:r w:rsidR="00A57981" w:rsidRPr="00A57981">
        <w:rPr>
          <w:rFonts w:ascii="Times New Roman" w:hAnsi="Times New Roman" w:cs="Helvetica"/>
          <w:bCs/>
          <w:sz w:val="24"/>
          <w:szCs w:val="24"/>
          <w:lang w:eastAsia="es-ES"/>
        </w:rPr>
        <w:t xml:space="preserve"> </w:t>
      </w:r>
      <w:proofErr w:type="spellStart"/>
      <w:r w:rsidR="00A57981" w:rsidRPr="00A57981">
        <w:rPr>
          <w:rFonts w:ascii="Times New Roman" w:hAnsi="Times New Roman" w:cs="Helvetica"/>
          <w:bCs/>
          <w:sz w:val="24"/>
          <w:szCs w:val="24"/>
          <w:lang w:eastAsia="es-ES"/>
        </w:rPr>
        <w:t>Sunyer</w:t>
      </w:r>
      <w:proofErr w:type="spellEnd"/>
      <w:r w:rsidR="00A57981" w:rsidRPr="00A57981">
        <w:rPr>
          <w:rFonts w:ascii="Times New Roman" w:hAnsi="Times New Roman" w:cs="Helvetica"/>
          <w:bCs/>
          <w:sz w:val="24"/>
          <w:szCs w:val="24"/>
          <w:lang w:eastAsia="es-ES"/>
        </w:rPr>
        <w:t xml:space="preserve"> (IDIBAPS), Barcelona, Spain, Maternal-Fetal Medicine Department, ICGON, Hospital </w:t>
      </w:r>
      <w:proofErr w:type="spellStart"/>
      <w:r w:rsidR="00A57981" w:rsidRPr="00A57981">
        <w:rPr>
          <w:rFonts w:ascii="Times New Roman" w:hAnsi="Times New Roman" w:cs="Helvetica"/>
          <w:bCs/>
          <w:sz w:val="24"/>
          <w:szCs w:val="24"/>
          <w:lang w:eastAsia="es-ES"/>
        </w:rPr>
        <w:t>Clínic</w:t>
      </w:r>
      <w:proofErr w:type="spellEnd"/>
      <w:r w:rsidR="00A57981" w:rsidRPr="00A57981">
        <w:rPr>
          <w:rFonts w:ascii="Times New Roman" w:hAnsi="Times New Roman" w:cs="Helvetica"/>
          <w:bCs/>
          <w:sz w:val="24"/>
          <w:szCs w:val="24"/>
          <w:lang w:eastAsia="es-ES"/>
        </w:rPr>
        <w:t xml:space="preserve">, </w:t>
      </w:r>
      <w:proofErr w:type="spellStart"/>
      <w:r w:rsidR="00A57981" w:rsidRPr="00A57981">
        <w:rPr>
          <w:rFonts w:ascii="Times New Roman" w:hAnsi="Times New Roman" w:cs="Helvetica"/>
          <w:bCs/>
          <w:sz w:val="24"/>
          <w:szCs w:val="24"/>
          <w:lang w:eastAsia="es-ES"/>
        </w:rPr>
        <w:t>Universitat</w:t>
      </w:r>
      <w:proofErr w:type="spellEnd"/>
      <w:r w:rsidR="00A57981" w:rsidRPr="00A57981">
        <w:rPr>
          <w:rFonts w:ascii="Times New Roman" w:hAnsi="Times New Roman" w:cs="Helvetica"/>
          <w:bCs/>
          <w:sz w:val="24"/>
          <w:szCs w:val="24"/>
          <w:lang w:eastAsia="es-ES"/>
        </w:rPr>
        <w:t xml:space="preserve"> de Barcelona, Barcelona, Spain and Centro de </w:t>
      </w:r>
      <w:proofErr w:type="spellStart"/>
      <w:r w:rsidR="00A57981" w:rsidRPr="00A57981">
        <w:rPr>
          <w:rFonts w:ascii="Times New Roman" w:hAnsi="Times New Roman" w:cs="Helvetica"/>
          <w:bCs/>
          <w:sz w:val="24"/>
          <w:szCs w:val="24"/>
          <w:lang w:eastAsia="es-ES"/>
        </w:rPr>
        <w:t>Investigación</w:t>
      </w:r>
      <w:proofErr w:type="spellEnd"/>
      <w:r w:rsidR="00A57981" w:rsidRPr="00A57981">
        <w:rPr>
          <w:rFonts w:ascii="Times New Roman" w:hAnsi="Times New Roman" w:cs="Helvetica"/>
          <w:bCs/>
          <w:sz w:val="24"/>
          <w:szCs w:val="24"/>
          <w:lang w:eastAsia="es-ES"/>
        </w:rPr>
        <w:t xml:space="preserve"> </w:t>
      </w:r>
      <w:proofErr w:type="spellStart"/>
      <w:r w:rsidR="00A57981" w:rsidRPr="00A57981">
        <w:rPr>
          <w:rFonts w:ascii="Times New Roman" w:hAnsi="Times New Roman" w:cs="Helvetica"/>
          <w:bCs/>
          <w:sz w:val="24"/>
          <w:szCs w:val="24"/>
          <w:lang w:eastAsia="es-ES"/>
        </w:rPr>
        <w:t>Biomédica</w:t>
      </w:r>
      <w:proofErr w:type="spellEnd"/>
      <w:r w:rsidR="00A57981" w:rsidRPr="00A57981">
        <w:rPr>
          <w:rFonts w:ascii="Times New Roman" w:hAnsi="Times New Roman" w:cs="Helvetica"/>
          <w:bCs/>
          <w:sz w:val="24"/>
          <w:szCs w:val="24"/>
          <w:lang w:eastAsia="es-ES"/>
        </w:rPr>
        <w:t xml:space="preserve"> en Red de </w:t>
      </w:r>
      <w:proofErr w:type="spellStart"/>
      <w:r w:rsidR="00A57981" w:rsidRPr="00A57981">
        <w:rPr>
          <w:rFonts w:ascii="Times New Roman" w:hAnsi="Times New Roman" w:cs="Helvetica"/>
          <w:bCs/>
          <w:sz w:val="24"/>
          <w:szCs w:val="24"/>
          <w:lang w:eastAsia="es-ES"/>
        </w:rPr>
        <w:t>Enfermedades</w:t>
      </w:r>
      <w:proofErr w:type="spellEnd"/>
      <w:r w:rsidR="00A57981" w:rsidRPr="00A57981">
        <w:rPr>
          <w:rFonts w:ascii="Times New Roman" w:hAnsi="Times New Roman" w:cs="Helvetica"/>
          <w:bCs/>
          <w:sz w:val="24"/>
          <w:szCs w:val="24"/>
          <w:lang w:eastAsia="es-ES"/>
        </w:rPr>
        <w:t xml:space="preserve"> </w:t>
      </w:r>
      <w:proofErr w:type="spellStart"/>
      <w:r w:rsidR="00A57981" w:rsidRPr="00A57981">
        <w:rPr>
          <w:rFonts w:ascii="Times New Roman" w:hAnsi="Times New Roman" w:cs="Helvetica"/>
          <w:bCs/>
          <w:sz w:val="24"/>
          <w:szCs w:val="24"/>
          <w:lang w:eastAsia="es-ES"/>
        </w:rPr>
        <w:t>Raras</w:t>
      </w:r>
      <w:proofErr w:type="spellEnd"/>
      <w:r w:rsidR="00A57981" w:rsidRPr="00A57981">
        <w:rPr>
          <w:rFonts w:ascii="Times New Roman" w:hAnsi="Times New Roman" w:cs="Helvetica"/>
          <w:bCs/>
          <w:sz w:val="24"/>
          <w:szCs w:val="24"/>
          <w:lang w:eastAsia="es-ES"/>
        </w:rPr>
        <w:t xml:space="preserve"> (CIBERER), Barcelona, Spain</w:t>
      </w:r>
    </w:p>
    <w:p w:rsidR="002076B0" w:rsidRPr="00E46266" w:rsidRDefault="002076B0" w:rsidP="00474B5E">
      <w:pPr>
        <w:spacing w:line="240" w:lineRule="auto"/>
        <w:jc w:val="both"/>
        <w:rPr>
          <w:rFonts w:ascii="Times New Roman" w:hAnsi="Times New Roman"/>
          <w:bCs/>
          <w:sz w:val="24"/>
          <w:szCs w:val="24"/>
          <w:vertAlign w:val="superscript"/>
          <w:lang w:val="en-GB"/>
        </w:rPr>
      </w:pPr>
    </w:p>
    <w:p w:rsidR="002076B0" w:rsidRPr="00E46266" w:rsidRDefault="002076B0" w:rsidP="00474B5E">
      <w:pPr>
        <w:spacing w:line="240" w:lineRule="auto"/>
        <w:jc w:val="both"/>
        <w:rPr>
          <w:rFonts w:ascii="Times New Roman" w:hAnsi="Times New Roman"/>
          <w:b/>
          <w:sz w:val="24"/>
          <w:szCs w:val="24"/>
        </w:rPr>
      </w:pPr>
      <w:r w:rsidRPr="00E46266">
        <w:rPr>
          <w:rFonts w:ascii="Times New Roman" w:hAnsi="Times New Roman"/>
          <w:b/>
          <w:sz w:val="24"/>
          <w:szCs w:val="24"/>
        </w:rPr>
        <w:t>Corresponding author for submission process:</w:t>
      </w:r>
    </w:p>
    <w:p w:rsidR="002076B0" w:rsidRPr="00E46266" w:rsidRDefault="002076B0" w:rsidP="00474B5E">
      <w:pPr>
        <w:spacing w:line="240" w:lineRule="auto"/>
        <w:jc w:val="both"/>
        <w:rPr>
          <w:rFonts w:ascii="Times New Roman" w:hAnsi="Times New Roman"/>
          <w:bCs/>
          <w:sz w:val="24"/>
          <w:lang w:val="en-GB"/>
        </w:rPr>
      </w:pPr>
      <w:proofErr w:type="gramStart"/>
      <w:r w:rsidRPr="00E46266">
        <w:rPr>
          <w:rFonts w:ascii="Times New Roman" w:hAnsi="Times New Roman"/>
          <w:bCs/>
          <w:sz w:val="24"/>
          <w:lang w:val="en-GB"/>
        </w:rPr>
        <w:t>Dr. Ryan Hodges MBBS (</w:t>
      </w:r>
      <w:proofErr w:type="spellStart"/>
      <w:r w:rsidRPr="00E46266">
        <w:rPr>
          <w:rFonts w:ascii="Times New Roman" w:hAnsi="Times New Roman"/>
          <w:bCs/>
          <w:sz w:val="24"/>
          <w:lang w:val="en-GB"/>
        </w:rPr>
        <w:t>Hons</w:t>
      </w:r>
      <w:proofErr w:type="spellEnd"/>
      <w:r w:rsidRPr="00E46266">
        <w:rPr>
          <w:rFonts w:ascii="Times New Roman" w:hAnsi="Times New Roman"/>
          <w:bCs/>
          <w:sz w:val="24"/>
          <w:lang w:val="en-GB"/>
        </w:rPr>
        <w:t>) FRANZCOG PhD.</w:t>
      </w:r>
      <w:proofErr w:type="gramEnd"/>
      <w:r w:rsidRPr="00E46266">
        <w:rPr>
          <w:rFonts w:ascii="Times New Roman" w:hAnsi="Times New Roman"/>
          <w:bCs/>
          <w:sz w:val="24"/>
          <w:lang w:val="en-GB"/>
        </w:rPr>
        <w:t xml:space="preserve"> </w:t>
      </w:r>
    </w:p>
    <w:p w:rsidR="002076B0" w:rsidRPr="00E46266" w:rsidRDefault="002076B0" w:rsidP="00474B5E">
      <w:pPr>
        <w:spacing w:line="240" w:lineRule="auto"/>
        <w:jc w:val="both"/>
        <w:rPr>
          <w:rFonts w:ascii="Times New Roman" w:hAnsi="Times New Roman"/>
          <w:bCs/>
          <w:sz w:val="24"/>
          <w:lang w:val="en-GB"/>
        </w:rPr>
      </w:pPr>
      <w:proofErr w:type="gramStart"/>
      <w:r w:rsidRPr="00E46266">
        <w:rPr>
          <w:rFonts w:ascii="Times New Roman" w:hAnsi="Times New Roman"/>
          <w:bCs/>
          <w:sz w:val="24"/>
          <w:lang w:val="en-GB"/>
        </w:rPr>
        <w:t>Division Woman and Child, Department Women, University Hospitals Leuven, B-3000 Leuven, Belgium.</w:t>
      </w:r>
      <w:proofErr w:type="gramEnd"/>
      <w:r w:rsidRPr="00E46266">
        <w:rPr>
          <w:rFonts w:ascii="Times New Roman" w:hAnsi="Times New Roman"/>
          <w:bCs/>
          <w:sz w:val="24"/>
          <w:lang w:val="en-GB"/>
        </w:rPr>
        <w:t xml:space="preserve"> </w:t>
      </w:r>
    </w:p>
    <w:p w:rsidR="002076B0" w:rsidRPr="00E46266" w:rsidRDefault="002076B0" w:rsidP="00474B5E">
      <w:pPr>
        <w:spacing w:line="240" w:lineRule="auto"/>
        <w:jc w:val="both"/>
        <w:rPr>
          <w:rFonts w:ascii="Times New Roman" w:hAnsi="Times New Roman"/>
          <w:bCs/>
          <w:sz w:val="24"/>
          <w:lang w:val="en-GB"/>
        </w:rPr>
      </w:pPr>
      <w:r w:rsidRPr="00E46266">
        <w:rPr>
          <w:rFonts w:ascii="Times New Roman" w:hAnsi="Times New Roman"/>
          <w:bCs/>
          <w:sz w:val="24"/>
          <w:lang w:val="en-GB"/>
        </w:rPr>
        <w:t xml:space="preserve">Tel.: +32 489151511; fax: +32 16344205. </w:t>
      </w:r>
    </w:p>
    <w:p w:rsidR="002076B0" w:rsidRPr="00E46266" w:rsidRDefault="002076B0" w:rsidP="00474B5E">
      <w:pPr>
        <w:spacing w:line="240" w:lineRule="auto"/>
        <w:jc w:val="both"/>
        <w:rPr>
          <w:rFonts w:ascii="Times New Roman" w:hAnsi="Times New Roman"/>
          <w:bCs/>
          <w:sz w:val="24"/>
          <w:lang w:val="en-GB"/>
        </w:rPr>
      </w:pPr>
      <w:r w:rsidRPr="00E46266">
        <w:rPr>
          <w:rFonts w:ascii="Times New Roman" w:hAnsi="Times New Roman"/>
          <w:bCs/>
          <w:sz w:val="24"/>
          <w:lang w:val="en-GB"/>
        </w:rPr>
        <w:t xml:space="preserve">E-mail address: </w:t>
      </w:r>
      <w:hyperlink r:id="rId7" w:history="1">
        <w:r w:rsidRPr="00E46266">
          <w:rPr>
            <w:rStyle w:val="Hyperlink"/>
            <w:rFonts w:ascii="Times New Roman" w:hAnsi="Times New Roman" w:cs="Calibri"/>
            <w:bCs/>
            <w:sz w:val="24"/>
            <w:lang w:val="en-GB"/>
          </w:rPr>
          <w:t>ryan.hodges@monash.edu</w:t>
        </w:r>
      </w:hyperlink>
    </w:p>
    <w:p w:rsidR="002076B0" w:rsidRPr="00E46266" w:rsidRDefault="002076B0" w:rsidP="00474B5E">
      <w:pPr>
        <w:spacing w:line="240" w:lineRule="auto"/>
        <w:jc w:val="both"/>
        <w:rPr>
          <w:rFonts w:ascii="Times New Roman" w:hAnsi="Times New Roman"/>
          <w:b/>
          <w:bCs/>
          <w:sz w:val="24"/>
          <w:lang w:val="en-GB"/>
        </w:rPr>
      </w:pPr>
    </w:p>
    <w:p w:rsidR="002076B0" w:rsidRPr="00E46266" w:rsidRDefault="002076B0" w:rsidP="00474B5E">
      <w:pPr>
        <w:spacing w:line="240" w:lineRule="auto"/>
        <w:jc w:val="both"/>
        <w:rPr>
          <w:rFonts w:ascii="Times New Roman" w:hAnsi="Times New Roman"/>
          <w:b/>
          <w:bCs/>
          <w:sz w:val="24"/>
          <w:lang w:val="en-GB"/>
        </w:rPr>
      </w:pPr>
      <w:r w:rsidRPr="00E46266">
        <w:rPr>
          <w:rFonts w:ascii="Times New Roman" w:hAnsi="Times New Roman"/>
          <w:b/>
          <w:bCs/>
          <w:sz w:val="24"/>
          <w:lang w:val="en-GB"/>
        </w:rPr>
        <w:t xml:space="preserve">Corresponding author for final publication: </w:t>
      </w:r>
    </w:p>
    <w:p w:rsidR="002076B0" w:rsidRPr="00E46266" w:rsidRDefault="002076B0" w:rsidP="00474B5E">
      <w:pPr>
        <w:spacing w:line="240" w:lineRule="auto"/>
        <w:jc w:val="both"/>
        <w:rPr>
          <w:rFonts w:ascii="Times New Roman" w:hAnsi="Times New Roman"/>
          <w:bCs/>
          <w:sz w:val="24"/>
          <w:lang w:val="en-GB"/>
        </w:rPr>
      </w:pPr>
      <w:r w:rsidRPr="00E46266">
        <w:rPr>
          <w:rFonts w:ascii="Times New Roman" w:hAnsi="Times New Roman"/>
          <w:bCs/>
          <w:sz w:val="24"/>
          <w:lang w:val="en-GB"/>
        </w:rPr>
        <w:t xml:space="preserve">Professor Jan </w:t>
      </w:r>
      <w:proofErr w:type="spellStart"/>
      <w:r w:rsidRPr="00E46266">
        <w:rPr>
          <w:rFonts w:ascii="Times New Roman" w:hAnsi="Times New Roman"/>
          <w:bCs/>
          <w:sz w:val="24"/>
          <w:lang w:val="en-GB"/>
        </w:rPr>
        <w:t>Deprest</w:t>
      </w:r>
      <w:proofErr w:type="spellEnd"/>
      <w:r w:rsidRPr="00E46266">
        <w:rPr>
          <w:rFonts w:ascii="Times New Roman" w:hAnsi="Times New Roman"/>
          <w:bCs/>
          <w:sz w:val="24"/>
          <w:lang w:val="en-GB"/>
        </w:rPr>
        <w:t xml:space="preserve"> MD FRCOG PhD </w:t>
      </w:r>
    </w:p>
    <w:p w:rsidR="002076B0" w:rsidRPr="00E46266" w:rsidRDefault="002076B0" w:rsidP="00474B5E">
      <w:pPr>
        <w:spacing w:line="240" w:lineRule="auto"/>
        <w:jc w:val="both"/>
        <w:rPr>
          <w:rFonts w:ascii="Times New Roman" w:hAnsi="Times New Roman"/>
          <w:bCs/>
          <w:sz w:val="24"/>
          <w:lang w:val="en-GB"/>
        </w:rPr>
      </w:pPr>
      <w:proofErr w:type="gramStart"/>
      <w:r w:rsidRPr="00E46266">
        <w:rPr>
          <w:rFonts w:ascii="Times New Roman" w:hAnsi="Times New Roman"/>
          <w:bCs/>
          <w:sz w:val="24"/>
          <w:lang w:val="en-GB"/>
        </w:rPr>
        <w:t>Division Woman and Child, Department Women, University Hospitals Leuven, B-3000 Leuven, Belgium.</w:t>
      </w:r>
      <w:proofErr w:type="gramEnd"/>
      <w:r w:rsidRPr="00E46266">
        <w:rPr>
          <w:rFonts w:ascii="Times New Roman" w:hAnsi="Times New Roman"/>
          <w:bCs/>
          <w:sz w:val="24"/>
          <w:lang w:val="en-GB"/>
        </w:rPr>
        <w:t xml:space="preserve"> </w:t>
      </w:r>
    </w:p>
    <w:p w:rsidR="002076B0" w:rsidRPr="00E46266" w:rsidRDefault="002076B0" w:rsidP="00474B5E">
      <w:pPr>
        <w:spacing w:line="240" w:lineRule="auto"/>
        <w:jc w:val="both"/>
        <w:rPr>
          <w:rFonts w:ascii="Times New Roman" w:hAnsi="Times New Roman"/>
          <w:b/>
          <w:bCs/>
          <w:sz w:val="24"/>
          <w:lang w:val="en-GB"/>
        </w:rPr>
      </w:pPr>
      <w:r w:rsidRPr="00E46266">
        <w:rPr>
          <w:rFonts w:ascii="Times New Roman" w:hAnsi="Times New Roman"/>
          <w:bCs/>
          <w:sz w:val="24"/>
          <w:lang w:val="en-GB"/>
        </w:rPr>
        <w:t xml:space="preserve">Tel.: +32 16344215; fax: +32 16344205. </w:t>
      </w:r>
    </w:p>
    <w:p w:rsidR="002076B0" w:rsidRPr="00E46266" w:rsidRDefault="002076B0" w:rsidP="00474B5E">
      <w:pPr>
        <w:spacing w:line="240" w:lineRule="auto"/>
        <w:jc w:val="both"/>
        <w:rPr>
          <w:rFonts w:ascii="Times New Roman" w:hAnsi="Times New Roman"/>
          <w:bCs/>
          <w:sz w:val="24"/>
          <w:lang w:val="en-GB"/>
        </w:rPr>
      </w:pPr>
      <w:r w:rsidRPr="00E46266">
        <w:rPr>
          <w:rFonts w:ascii="Times New Roman" w:hAnsi="Times New Roman"/>
          <w:bCs/>
          <w:sz w:val="24"/>
          <w:lang w:val="en-GB"/>
        </w:rPr>
        <w:t xml:space="preserve">E-mail address: </w:t>
      </w:r>
      <w:hyperlink r:id="rId8" w:history="1">
        <w:proofErr w:type="spellStart"/>
        <w:r w:rsidRPr="00E46266">
          <w:rPr>
            <w:rStyle w:val="Hyperlink"/>
            <w:rFonts w:ascii="Times New Roman" w:hAnsi="Times New Roman" w:cs="Calibri"/>
            <w:bCs/>
            <w:sz w:val="24"/>
            <w:lang w:val="en-GB"/>
          </w:rPr>
          <w:t>jan.deprest@uzleuven.b</w:t>
        </w:r>
        <w:proofErr w:type="spellEnd"/>
        <w:r w:rsidRPr="00E46266">
          <w:rPr>
            <w:rStyle w:val="Hyperlink"/>
            <w:rFonts w:ascii="Times New Roman" w:hAnsi="Times New Roman" w:cs="Calibri"/>
            <w:bCs/>
            <w:sz w:val="24"/>
            <w:lang w:val="en-GB"/>
          </w:rPr>
          <w:t>e</w:t>
        </w:r>
      </w:hyperlink>
      <w:r w:rsidRPr="00E46266">
        <w:rPr>
          <w:rFonts w:ascii="Times New Roman" w:hAnsi="Times New Roman"/>
          <w:bCs/>
          <w:sz w:val="24"/>
          <w:lang w:val="en-GB"/>
        </w:rPr>
        <w:t xml:space="preserve"> </w:t>
      </w:r>
    </w:p>
    <w:p w:rsidR="002076B0" w:rsidRPr="00E46266" w:rsidRDefault="002076B0" w:rsidP="00474B5E">
      <w:pPr>
        <w:spacing w:line="240" w:lineRule="auto"/>
        <w:jc w:val="both"/>
        <w:rPr>
          <w:rFonts w:ascii="Times New Roman" w:hAnsi="Times New Roman"/>
          <w:bCs/>
          <w:sz w:val="24"/>
          <w:lang w:val="en-GB"/>
        </w:rPr>
      </w:pPr>
    </w:p>
    <w:p w:rsidR="002076B0" w:rsidRPr="00E46266" w:rsidRDefault="002076B0" w:rsidP="00474B5E">
      <w:pPr>
        <w:spacing w:line="240" w:lineRule="auto"/>
        <w:jc w:val="both"/>
        <w:rPr>
          <w:rFonts w:ascii="Times New Roman" w:hAnsi="Times New Roman"/>
          <w:bCs/>
          <w:sz w:val="24"/>
          <w:lang w:val="en-GB"/>
        </w:rPr>
      </w:pPr>
      <w:r w:rsidRPr="00E46266">
        <w:rPr>
          <w:rFonts w:ascii="Times New Roman" w:hAnsi="Times New Roman"/>
          <w:b/>
          <w:bCs/>
          <w:sz w:val="24"/>
          <w:lang w:val="en-GB"/>
        </w:rPr>
        <w:t xml:space="preserve">Key words: </w:t>
      </w:r>
      <w:r w:rsidRPr="00E46266">
        <w:rPr>
          <w:rFonts w:ascii="Times New Roman" w:hAnsi="Times New Roman"/>
          <w:bCs/>
          <w:sz w:val="24"/>
          <w:lang w:val="en-GB"/>
        </w:rPr>
        <w:t xml:space="preserve">intrauterine growth restriction, fetal echocardiography, Doppler ultrasound, </w:t>
      </w:r>
      <w:proofErr w:type="gramStart"/>
      <w:r w:rsidRPr="00E46266">
        <w:rPr>
          <w:rFonts w:ascii="Times New Roman" w:hAnsi="Times New Roman"/>
          <w:bCs/>
          <w:sz w:val="24"/>
          <w:lang w:val="en-GB"/>
        </w:rPr>
        <w:t>fetal</w:t>
      </w:r>
      <w:proofErr w:type="gramEnd"/>
      <w:r w:rsidRPr="00E46266">
        <w:rPr>
          <w:rFonts w:ascii="Times New Roman" w:hAnsi="Times New Roman"/>
          <w:bCs/>
          <w:sz w:val="24"/>
          <w:lang w:val="en-GB"/>
        </w:rPr>
        <w:t xml:space="preserve"> </w:t>
      </w:r>
      <w:proofErr w:type="spellStart"/>
      <w:r w:rsidRPr="00E46266">
        <w:rPr>
          <w:rFonts w:ascii="Times New Roman" w:hAnsi="Times New Roman"/>
          <w:bCs/>
          <w:sz w:val="24"/>
          <w:lang w:val="en-GB"/>
        </w:rPr>
        <w:t>hemodynamics</w:t>
      </w:r>
      <w:proofErr w:type="spellEnd"/>
      <w:r w:rsidRPr="00E46266">
        <w:rPr>
          <w:rFonts w:ascii="Times New Roman" w:hAnsi="Times New Roman"/>
          <w:bCs/>
          <w:sz w:val="24"/>
          <w:lang w:val="en-GB"/>
        </w:rPr>
        <w:t>.</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b/>
          <w:sz w:val="24"/>
          <w:szCs w:val="24"/>
        </w:rPr>
        <w:t xml:space="preserve">Short Abstract: </w:t>
      </w:r>
      <w:r w:rsidRPr="00E46266">
        <w:rPr>
          <w:rFonts w:ascii="Times New Roman" w:hAnsi="Times New Roman"/>
          <w:sz w:val="24"/>
          <w:szCs w:val="24"/>
        </w:rPr>
        <w:t>(50 words maximum)</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We describe</w:t>
      </w:r>
      <w:r>
        <w:rPr>
          <w:rFonts w:ascii="Times New Roman" w:hAnsi="Times New Roman"/>
          <w:sz w:val="24"/>
          <w:szCs w:val="24"/>
        </w:rPr>
        <w:t xml:space="preserve"> </w:t>
      </w:r>
      <w:r w:rsidRPr="00E46266">
        <w:rPr>
          <w:rFonts w:ascii="Times New Roman" w:hAnsi="Times New Roman"/>
          <w:sz w:val="24"/>
          <w:szCs w:val="24"/>
        </w:rPr>
        <w:t xml:space="preserve">examination of fetal cardiac function with contemporary functional fetal echocardiography and </w:t>
      </w:r>
      <w:proofErr w:type="spellStart"/>
      <w:r w:rsidRPr="00E46266">
        <w:rPr>
          <w:rFonts w:ascii="Times New Roman" w:hAnsi="Times New Roman"/>
          <w:sz w:val="24"/>
          <w:szCs w:val="24"/>
        </w:rPr>
        <w:t>fetoplacental</w:t>
      </w:r>
      <w:proofErr w:type="spellEnd"/>
      <w:r w:rsidRPr="00E46266">
        <w:rPr>
          <w:rFonts w:ascii="Times New Roman" w:hAnsi="Times New Roman"/>
          <w:sz w:val="24"/>
          <w:szCs w:val="24"/>
        </w:rPr>
        <w:t xml:space="preserve"> Doppler ultrasound using the </w:t>
      </w:r>
      <w:proofErr w:type="spellStart"/>
      <w:r w:rsidRPr="00E46266">
        <w:rPr>
          <w:rFonts w:ascii="Times New Roman" w:hAnsi="Times New Roman"/>
          <w:sz w:val="24"/>
          <w:szCs w:val="24"/>
        </w:rPr>
        <w:t>VisualSonics</w:t>
      </w:r>
      <w:proofErr w:type="spellEnd"/>
      <w:r w:rsidRPr="00E46266">
        <w:rPr>
          <w:rFonts w:ascii="Times New Roman" w:hAnsi="Times New Roman"/>
          <w:sz w:val="24"/>
          <w:szCs w:val="24"/>
        </w:rPr>
        <w:t xml:space="preserve"> VEVO 2100 </w:t>
      </w:r>
      <w:proofErr w:type="spellStart"/>
      <w:r w:rsidRPr="00E46266">
        <w:rPr>
          <w:rFonts w:ascii="Times New Roman" w:hAnsi="Times New Roman"/>
          <w:sz w:val="24"/>
          <w:szCs w:val="24"/>
        </w:rPr>
        <w:t>microultrasound</w:t>
      </w:r>
      <w:proofErr w:type="spellEnd"/>
      <w:r>
        <w:rPr>
          <w:rFonts w:ascii="Times New Roman" w:hAnsi="Times New Roman"/>
          <w:sz w:val="24"/>
          <w:szCs w:val="24"/>
        </w:rPr>
        <w:t xml:space="preserve"> in</w:t>
      </w:r>
      <w:r w:rsidRPr="00E46266">
        <w:rPr>
          <w:rFonts w:ascii="Times New Roman" w:hAnsi="Times New Roman"/>
          <w:sz w:val="24"/>
          <w:szCs w:val="24"/>
        </w:rPr>
        <w:t xml:space="preserve"> a surgically induced model of intrauterine fetal growth restriction in a rabbit. </w:t>
      </w: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b/>
          <w:sz w:val="24"/>
          <w:szCs w:val="24"/>
        </w:rPr>
        <w:t>Long Abstract:</w:t>
      </w:r>
      <w:r w:rsidRPr="00E46266">
        <w:rPr>
          <w:rFonts w:ascii="Times New Roman" w:hAnsi="Times New Roman"/>
          <w:sz w:val="24"/>
          <w:szCs w:val="24"/>
        </w:rPr>
        <w:t xml:space="preserve"> (150 words minimum, 300 words maximum)</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Fetal intrauterine growth restriction (IUGR) results in abnormal cardiac function that is apparent </w:t>
      </w:r>
      <w:proofErr w:type="spellStart"/>
      <w:r w:rsidRPr="00E46266">
        <w:rPr>
          <w:rFonts w:ascii="Times New Roman" w:hAnsi="Times New Roman"/>
          <w:sz w:val="24"/>
          <w:szCs w:val="24"/>
        </w:rPr>
        <w:t>antenatally</w:t>
      </w:r>
      <w:proofErr w:type="spellEnd"/>
      <w:r w:rsidRPr="00E46266">
        <w:rPr>
          <w:rFonts w:ascii="Times New Roman" w:hAnsi="Times New Roman"/>
          <w:sz w:val="24"/>
          <w:szCs w:val="24"/>
        </w:rPr>
        <w:t xml:space="preserve"> due to advances in </w:t>
      </w:r>
      <w:proofErr w:type="spellStart"/>
      <w:r w:rsidRPr="00E46266">
        <w:rPr>
          <w:rFonts w:ascii="Times New Roman" w:hAnsi="Times New Roman"/>
          <w:sz w:val="24"/>
          <w:szCs w:val="24"/>
        </w:rPr>
        <w:t>fetoplacental</w:t>
      </w:r>
      <w:proofErr w:type="spellEnd"/>
      <w:r w:rsidRPr="00E46266">
        <w:rPr>
          <w:rFonts w:ascii="Times New Roman" w:hAnsi="Times New Roman"/>
          <w:sz w:val="24"/>
          <w:szCs w:val="24"/>
        </w:rPr>
        <w:t xml:space="preserve"> Doppler ultrasound and fetal echocardiography. Increasingly, these imaging modalities are being employed clinically to examine cardiac function and assess wellbeing </w:t>
      </w:r>
      <w:r w:rsidRPr="00E46266">
        <w:rPr>
          <w:rFonts w:ascii="Times New Roman" w:hAnsi="Times New Roman"/>
          <w:i/>
          <w:sz w:val="24"/>
          <w:szCs w:val="24"/>
        </w:rPr>
        <w:t xml:space="preserve">in </w:t>
      </w:r>
      <w:proofErr w:type="spellStart"/>
      <w:r w:rsidRPr="00E46266">
        <w:rPr>
          <w:rFonts w:ascii="Times New Roman" w:hAnsi="Times New Roman"/>
          <w:i/>
          <w:sz w:val="24"/>
          <w:szCs w:val="24"/>
        </w:rPr>
        <w:t>utero</w:t>
      </w:r>
      <w:proofErr w:type="spellEnd"/>
      <w:r w:rsidRPr="00E46266">
        <w:rPr>
          <w:rFonts w:ascii="Times New Roman" w:hAnsi="Times New Roman"/>
          <w:sz w:val="24"/>
          <w:szCs w:val="24"/>
        </w:rPr>
        <w:t>,</w:t>
      </w:r>
      <w:r w:rsidRPr="00E46266">
        <w:rPr>
          <w:rFonts w:ascii="Times New Roman" w:hAnsi="Times New Roman"/>
          <w:i/>
          <w:sz w:val="24"/>
          <w:szCs w:val="24"/>
        </w:rPr>
        <w:t xml:space="preserve"> </w:t>
      </w:r>
      <w:r w:rsidRPr="00E46266">
        <w:rPr>
          <w:rFonts w:ascii="Times New Roman" w:hAnsi="Times New Roman"/>
          <w:sz w:val="24"/>
          <w:szCs w:val="24"/>
        </w:rPr>
        <w:t>thereby guiding timing of birth decisions. Here, we</w:t>
      </w:r>
      <w:r>
        <w:rPr>
          <w:rFonts w:ascii="Times New Roman" w:hAnsi="Times New Roman"/>
          <w:sz w:val="24"/>
          <w:szCs w:val="24"/>
        </w:rPr>
        <w:t xml:space="preserve"> used</w:t>
      </w:r>
      <w:r w:rsidRPr="00E46266">
        <w:rPr>
          <w:rFonts w:ascii="Times New Roman" w:hAnsi="Times New Roman"/>
          <w:sz w:val="24"/>
          <w:szCs w:val="24"/>
        </w:rPr>
        <w:t xml:space="preserve"> a rabbit model of IUGR that allows analysis of cardiac function in a clinically relevant way. Using </w:t>
      </w:r>
      <w:proofErr w:type="spellStart"/>
      <w:r w:rsidRPr="00E46266">
        <w:rPr>
          <w:rFonts w:ascii="Times New Roman" w:hAnsi="Times New Roman"/>
          <w:sz w:val="24"/>
          <w:szCs w:val="24"/>
        </w:rPr>
        <w:t>isoflurane</w:t>
      </w:r>
      <w:proofErr w:type="spellEnd"/>
      <w:r w:rsidRPr="00E46266">
        <w:rPr>
          <w:rFonts w:ascii="Times New Roman" w:hAnsi="Times New Roman"/>
          <w:sz w:val="24"/>
          <w:szCs w:val="24"/>
        </w:rPr>
        <w:t xml:space="preserve"> induced anesthesia, IUGR is surgically created at gestational age day 25 by performing a </w:t>
      </w:r>
      <w:proofErr w:type="spellStart"/>
      <w:r w:rsidRPr="00E46266">
        <w:rPr>
          <w:rFonts w:ascii="Times New Roman" w:hAnsi="Times New Roman"/>
          <w:sz w:val="24"/>
          <w:szCs w:val="24"/>
        </w:rPr>
        <w:t>laparotomy</w:t>
      </w:r>
      <w:proofErr w:type="spellEnd"/>
      <w:r w:rsidRPr="00E46266">
        <w:rPr>
          <w:rFonts w:ascii="Times New Roman" w:hAnsi="Times New Roman"/>
          <w:sz w:val="24"/>
          <w:szCs w:val="24"/>
        </w:rPr>
        <w:t xml:space="preserve">, exposing the </w:t>
      </w:r>
      <w:proofErr w:type="spellStart"/>
      <w:r w:rsidRPr="00E46266">
        <w:rPr>
          <w:rFonts w:ascii="Times New Roman" w:hAnsi="Times New Roman"/>
          <w:sz w:val="24"/>
          <w:szCs w:val="24"/>
        </w:rPr>
        <w:t>bicornuate</w:t>
      </w:r>
      <w:proofErr w:type="spellEnd"/>
      <w:r w:rsidRPr="00E46266">
        <w:rPr>
          <w:rFonts w:ascii="Times New Roman" w:hAnsi="Times New Roman"/>
          <w:sz w:val="24"/>
          <w:szCs w:val="24"/>
        </w:rPr>
        <w:t xml:space="preserve"> uterus and then </w:t>
      </w:r>
      <w:proofErr w:type="spellStart"/>
      <w:r w:rsidRPr="00E46266">
        <w:rPr>
          <w:rFonts w:ascii="Times New Roman" w:hAnsi="Times New Roman"/>
          <w:sz w:val="24"/>
          <w:szCs w:val="24"/>
        </w:rPr>
        <w:t>ligating</w:t>
      </w:r>
      <w:proofErr w:type="spellEnd"/>
      <w:r w:rsidRPr="00E46266">
        <w:rPr>
          <w:rFonts w:ascii="Times New Roman" w:hAnsi="Times New Roman"/>
          <w:sz w:val="24"/>
          <w:szCs w:val="24"/>
        </w:rPr>
        <w:t xml:space="preserve"> 40-50% of </w:t>
      </w:r>
      <w:proofErr w:type="spellStart"/>
      <w:r w:rsidRPr="00E46266">
        <w:rPr>
          <w:rFonts w:ascii="Times New Roman" w:hAnsi="Times New Roman"/>
          <w:sz w:val="24"/>
          <w:szCs w:val="24"/>
        </w:rPr>
        <w:t>uteroplacental</w:t>
      </w:r>
      <w:proofErr w:type="spellEnd"/>
      <w:r w:rsidRPr="00E46266">
        <w:rPr>
          <w:rFonts w:ascii="Times New Roman" w:hAnsi="Times New Roman"/>
          <w:sz w:val="24"/>
          <w:szCs w:val="24"/>
        </w:rPr>
        <w:t xml:space="preserve"> vessels supplying each gestational sac in a single uterine horn. The other horn in the rabbit </w:t>
      </w:r>
      <w:proofErr w:type="spellStart"/>
      <w:r w:rsidRPr="00E46266">
        <w:rPr>
          <w:rFonts w:ascii="Times New Roman" w:hAnsi="Times New Roman"/>
          <w:sz w:val="24"/>
          <w:szCs w:val="24"/>
        </w:rPr>
        <w:t>bicornuate</w:t>
      </w:r>
      <w:proofErr w:type="spellEnd"/>
      <w:r w:rsidRPr="00E46266">
        <w:rPr>
          <w:rFonts w:ascii="Times New Roman" w:hAnsi="Times New Roman"/>
          <w:sz w:val="24"/>
          <w:szCs w:val="24"/>
        </w:rPr>
        <w:t xml:space="preserve"> uterus serves as internal control fetuses. Then, after recovery at gestational age day 30 (full term), the same rabbit undergoes examination of fetal cardiac function.  Anesthesia is induced with </w:t>
      </w:r>
      <w:proofErr w:type="spellStart"/>
      <w:r w:rsidRPr="00E46266">
        <w:rPr>
          <w:rFonts w:ascii="Times New Roman" w:hAnsi="Times New Roman"/>
          <w:sz w:val="24"/>
          <w:szCs w:val="24"/>
        </w:rPr>
        <w:t>ketamine</w:t>
      </w:r>
      <w:proofErr w:type="spellEnd"/>
      <w:r w:rsidRPr="00E46266">
        <w:rPr>
          <w:rFonts w:ascii="Times New Roman" w:hAnsi="Times New Roman"/>
          <w:sz w:val="24"/>
          <w:szCs w:val="24"/>
        </w:rPr>
        <w:t xml:space="preserve"> and </w:t>
      </w:r>
      <w:proofErr w:type="spellStart"/>
      <w:r w:rsidRPr="00E46266">
        <w:rPr>
          <w:rFonts w:ascii="Times New Roman" w:hAnsi="Times New Roman"/>
          <w:sz w:val="24"/>
          <w:szCs w:val="24"/>
        </w:rPr>
        <w:t>xylazine</w:t>
      </w:r>
      <w:proofErr w:type="spellEnd"/>
      <w:r w:rsidRPr="00E46266">
        <w:rPr>
          <w:rFonts w:ascii="Times New Roman" w:hAnsi="Times New Roman"/>
          <w:sz w:val="24"/>
          <w:szCs w:val="24"/>
        </w:rPr>
        <w:t xml:space="preserve"> intramuscularly, then maintained by a continuous intravenous infusion of </w:t>
      </w:r>
      <w:proofErr w:type="spellStart"/>
      <w:r w:rsidRPr="00E46266">
        <w:rPr>
          <w:rFonts w:ascii="Times New Roman" w:hAnsi="Times New Roman"/>
          <w:sz w:val="24"/>
          <w:szCs w:val="24"/>
        </w:rPr>
        <w:t>ketamine</w:t>
      </w:r>
      <w:proofErr w:type="spellEnd"/>
      <w:r w:rsidRPr="00E46266">
        <w:rPr>
          <w:rFonts w:ascii="Times New Roman" w:hAnsi="Times New Roman"/>
          <w:sz w:val="24"/>
          <w:szCs w:val="24"/>
        </w:rPr>
        <w:t xml:space="preserve"> and </w:t>
      </w:r>
      <w:proofErr w:type="spellStart"/>
      <w:r w:rsidRPr="00E46266">
        <w:rPr>
          <w:rFonts w:ascii="Times New Roman" w:hAnsi="Times New Roman"/>
          <w:sz w:val="24"/>
          <w:szCs w:val="24"/>
        </w:rPr>
        <w:t>xylazine</w:t>
      </w:r>
      <w:proofErr w:type="spellEnd"/>
      <w:r w:rsidRPr="00E46266">
        <w:rPr>
          <w:rFonts w:ascii="Times New Roman" w:hAnsi="Times New Roman"/>
          <w:sz w:val="24"/>
          <w:szCs w:val="24"/>
        </w:rPr>
        <w:t xml:space="preserve"> to minimize iatrogenic effects on fetal cardiac function. A repeat </w:t>
      </w:r>
      <w:proofErr w:type="spellStart"/>
      <w:r w:rsidRPr="00E46266">
        <w:rPr>
          <w:rFonts w:ascii="Times New Roman" w:hAnsi="Times New Roman"/>
          <w:sz w:val="24"/>
          <w:szCs w:val="24"/>
        </w:rPr>
        <w:t>laparotomy</w:t>
      </w:r>
      <w:proofErr w:type="spellEnd"/>
      <w:r w:rsidRPr="00E46266">
        <w:rPr>
          <w:rFonts w:ascii="Times New Roman" w:hAnsi="Times New Roman"/>
          <w:sz w:val="24"/>
          <w:szCs w:val="24"/>
        </w:rPr>
        <w:t xml:space="preserve"> is performed to expose each gestational sac and a </w:t>
      </w:r>
      <w:proofErr w:type="spellStart"/>
      <w:r w:rsidRPr="00E46266">
        <w:rPr>
          <w:rFonts w:ascii="Times New Roman" w:hAnsi="Times New Roman"/>
          <w:sz w:val="24"/>
          <w:szCs w:val="24"/>
        </w:rPr>
        <w:t>microultrasound</w:t>
      </w:r>
      <w:proofErr w:type="spellEnd"/>
      <w:r w:rsidRPr="00E46266">
        <w:rPr>
          <w:rFonts w:ascii="Times New Roman" w:hAnsi="Times New Roman"/>
          <w:sz w:val="24"/>
          <w:szCs w:val="24"/>
        </w:rPr>
        <w:t xml:space="preserve"> examination </w:t>
      </w:r>
      <w:r>
        <w:rPr>
          <w:rFonts w:ascii="Times New Roman" w:hAnsi="Times New Roman"/>
          <w:sz w:val="24"/>
          <w:szCs w:val="24"/>
        </w:rPr>
        <w:t>(</w:t>
      </w:r>
      <w:proofErr w:type="spellStart"/>
      <w:r>
        <w:rPr>
          <w:rFonts w:ascii="Times New Roman" w:hAnsi="Times New Roman"/>
          <w:sz w:val="24"/>
          <w:szCs w:val="24"/>
        </w:rPr>
        <w:t>VisualSonics</w:t>
      </w:r>
      <w:proofErr w:type="spellEnd"/>
      <w:r>
        <w:rPr>
          <w:rFonts w:ascii="Times New Roman" w:hAnsi="Times New Roman"/>
          <w:sz w:val="24"/>
          <w:szCs w:val="24"/>
        </w:rPr>
        <w:t xml:space="preserve"> VEVO 2100) </w:t>
      </w:r>
      <w:r w:rsidRPr="00E46266">
        <w:rPr>
          <w:rFonts w:ascii="Times New Roman" w:hAnsi="Times New Roman"/>
          <w:sz w:val="24"/>
          <w:szCs w:val="24"/>
        </w:rPr>
        <w:t xml:space="preserve">of fetal cardiac function is performed. Placental insufficiency is evident by a raised </w:t>
      </w:r>
      <w:proofErr w:type="spellStart"/>
      <w:r w:rsidRPr="00E46266">
        <w:rPr>
          <w:rFonts w:ascii="Times New Roman" w:hAnsi="Times New Roman"/>
          <w:sz w:val="24"/>
          <w:szCs w:val="24"/>
        </w:rPr>
        <w:t>pulsatility</w:t>
      </w:r>
      <w:proofErr w:type="spellEnd"/>
      <w:r w:rsidRPr="00E46266">
        <w:rPr>
          <w:rFonts w:ascii="Times New Roman" w:hAnsi="Times New Roman"/>
          <w:sz w:val="24"/>
          <w:szCs w:val="24"/>
        </w:rPr>
        <w:t xml:space="preserve"> index or an absent or reversed end diastolic flow of the umbilical artery Doppler waveform. The </w:t>
      </w:r>
      <w:proofErr w:type="spellStart"/>
      <w:r w:rsidRPr="00E46266">
        <w:rPr>
          <w:rFonts w:ascii="Times New Roman" w:hAnsi="Times New Roman"/>
          <w:sz w:val="24"/>
          <w:szCs w:val="24"/>
        </w:rPr>
        <w:t>ductus</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venosus</w:t>
      </w:r>
      <w:proofErr w:type="spellEnd"/>
      <w:r w:rsidRPr="00E46266">
        <w:rPr>
          <w:rFonts w:ascii="Times New Roman" w:hAnsi="Times New Roman"/>
          <w:sz w:val="24"/>
          <w:szCs w:val="24"/>
        </w:rPr>
        <w:t xml:space="preserve"> and middle cerebral artery Doppler is then examined. Fetal echocardiography is performed by recording B mode, M mode and flow velocity waveforms in lateral and apical views. Offline calculations determine standard M-mode cardiac variables, tricuspid and mitral annular plane systolic excursion, speckle tracking and strain analysis, modified myocardial performance index and vascular flow velocity waveforms of interest. This small animal model of IUGR therefore affords examination of </w:t>
      </w:r>
      <w:r w:rsidRPr="00E46266">
        <w:rPr>
          <w:rFonts w:ascii="Times New Roman" w:hAnsi="Times New Roman"/>
          <w:i/>
          <w:sz w:val="24"/>
          <w:szCs w:val="24"/>
        </w:rPr>
        <w:t xml:space="preserve">in </w:t>
      </w:r>
      <w:proofErr w:type="spellStart"/>
      <w:r w:rsidRPr="00E46266">
        <w:rPr>
          <w:rFonts w:ascii="Times New Roman" w:hAnsi="Times New Roman"/>
          <w:i/>
          <w:sz w:val="24"/>
          <w:szCs w:val="24"/>
        </w:rPr>
        <w:t>utero</w:t>
      </w:r>
      <w:proofErr w:type="spellEnd"/>
      <w:r w:rsidRPr="00E46266">
        <w:rPr>
          <w:rFonts w:ascii="Times New Roman" w:hAnsi="Times New Roman"/>
          <w:i/>
          <w:sz w:val="24"/>
          <w:szCs w:val="24"/>
        </w:rPr>
        <w:t xml:space="preserve"> </w:t>
      </w:r>
      <w:r w:rsidRPr="00E46266">
        <w:rPr>
          <w:rFonts w:ascii="Times New Roman" w:hAnsi="Times New Roman"/>
          <w:sz w:val="24"/>
          <w:szCs w:val="24"/>
        </w:rPr>
        <w:t>cardiac function that is consistent with current clinical practice and is therefore useful in a translational research setting.</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b/>
          <w:sz w:val="24"/>
          <w:szCs w:val="24"/>
        </w:rPr>
        <w:t>Introduction:</w:t>
      </w:r>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The burden of cardiovascular disease that results from fetal intrauterine growth restriction (IUGR) cannot be overstated. </w:t>
      </w:r>
      <w:del w:id="0" w:author="Ryan Hodges" w:date="2012-11-12T09:01:00Z">
        <w:r w:rsidRPr="00E46266" w:rsidDel="00742DEB">
          <w:rPr>
            <w:rFonts w:ascii="Times New Roman" w:hAnsi="Times New Roman"/>
            <w:sz w:val="24"/>
            <w:szCs w:val="24"/>
          </w:rPr>
          <w:delText xml:space="preserve">After all, </w:delText>
        </w:r>
      </w:del>
      <w:ins w:id="1" w:author="Ryan Hodges" w:date="2012-11-12T09:01:00Z">
        <w:r w:rsidR="00742DEB">
          <w:rPr>
            <w:rFonts w:ascii="Times New Roman" w:hAnsi="Times New Roman"/>
            <w:sz w:val="24"/>
            <w:szCs w:val="24"/>
          </w:rPr>
          <w:t>I</w:t>
        </w:r>
      </w:ins>
      <w:del w:id="2" w:author="Ryan Hodges" w:date="2012-11-12T09:01:00Z">
        <w:r w:rsidRPr="00E46266" w:rsidDel="00742DEB">
          <w:rPr>
            <w:rFonts w:ascii="Times New Roman" w:hAnsi="Times New Roman"/>
            <w:sz w:val="24"/>
            <w:szCs w:val="24"/>
          </w:rPr>
          <w:delText>i</w:delText>
        </w:r>
      </w:del>
      <w:r w:rsidRPr="00E46266">
        <w:rPr>
          <w:rFonts w:ascii="Times New Roman" w:hAnsi="Times New Roman"/>
          <w:sz w:val="24"/>
          <w:szCs w:val="24"/>
        </w:rPr>
        <w:t>t is the leading cause of stillbirth after congenital abnormalities.</w:t>
      </w:r>
      <w:r w:rsidRPr="00E46266">
        <w:rPr>
          <w:rFonts w:ascii="Times New Roman" w:hAnsi="Times New Roman"/>
          <w:sz w:val="24"/>
          <w:szCs w:val="24"/>
          <w:vertAlign w:val="superscript"/>
        </w:rPr>
        <w:t>1</w:t>
      </w:r>
      <w:r w:rsidRPr="00E46266">
        <w:rPr>
          <w:rFonts w:ascii="Times New Roman" w:hAnsi="Times New Roman"/>
          <w:sz w:val="24"/>
          <w:szCs w:val="24"/>
        </w:rPr>
        <w:t xml:space="preserve"> IUGR refers to a fetus that fails to reach its growth potential and is commonly a result of placental insufficiency.</w:t>
      </w:r>
      <w:r w:rsidRPr="00E46266">
        <w:rPr>
          <w:rFonts w:ascii="Times New Roman" w:hAnsi="Times New Roman"/>
          <w:sz w:val="24"/>
          <w:szCs w:val="24"/>
          <w:vertAlign w:val="superscript"/>
        </w:rPr>
        <w:t>2</w:t>
      </w:r>
      <w:r w:rsidRPr="00E46266">
        <w:rPr>
          <w:rFonts w:ascii="Times New Roman" w:hAnsi="Times New Roman"/>
          <w:sz w:val="24"/>
          <w:szCs w:val="24"/>
        </w:rPr>
        <w:t xml:space="preserve"> In survivors, cardiovascular ill health is evident across the life span with myocardial dysfunction apparent in infancy and childhood</w:t>
      </w:r>
      <w:r w:rsidRPr="00E46266">
        <w:rPr>
          <w:rFonts w:ascii="Times New Roman" w:hAnsi="Times New Roman"/>
          <w:sz w:val="24"/>
          <w:szCs w:val="24"/>
          <w:vertAlign w:val="superscript"/>
        </w:rPr>
        <w:t>3</w:t>
      </w:r>
      <w:proofErr w:type="gramStart"/>
      <w:r w:rsidRPr="00E46266">
        <w:rPr>
          <w:rFonts w:ascii="Times New Roman" w:hAnsi="Times New Roman"/>
          <w:sz w:val="24"/>
          <w:szCs w:val="24"/>
          <w:vertAlign w:val="superscript"/>
        </w:rPr>
        <w:t>,4</w:t>
      </w:r>
      <w:proofErr w:type="gramEnd"/>
      <w:r w:rsidRPr="00E46266">
        <w:rPr>
          <w:rFonts w:ascii="Times New Roman" w:hAnsi="Times New Roman"/>
          <w:sz w:val="24"/>
          <w:szCs w:val="24"/>
        </w:rPr>
        <w:t xml:space="preserve"> and subsequent hypertension</w:t>
      </w:r>
      <w:r w:rsidRPr="00E46266">
        <w:rPr>
          <w:rFonts w:ascii="Times New Roman" w:hAnsi="Times New Roman"/>
          <w:sz w:val="24"/>
          <w:szCs w:val="24"/>
          <w:vertAlign w:val="superscript"/>
        </w:rPr>
        <w:t>5</w:t>
      </w:r>
      <w:r w:rsidRPr="00E46266">
        <w:rPr>
          <w:rFonts w:ascii="Times New Roman" w:hAnsi="Times New Roman"/>
          <w:sz w:val="24"/>
          <w:szCs w:val="24"/>
        </w:rPr>
        <w:t>, diabetes</w:t>
      </w:r>
      <w:r w:rsidRPr="00E46266">
        <w:rPr>
          <w:rFonts w:ascii="Times New Roman" w:hAnsi="Times New Roman"/>
          <w:sz w:val="24"/>
          <w:szCs w:val="24"/>
          <w:vertAlign w:val="superscript"/>
        </w:rPr>
        <w:t>6</w:t>
      </w:r>
      <w:r w:rsidRPr="00E46266">
        <w:rPr>
          <w:rFonts w:ascii="Times New Roman" w:hAnsi="Times New Roman"/>
          <w:sz w:val="24"/>
          <w:szCs w:val="24"/>
        </w:rPr>
        <w:t xml:space="preserve">, and obesity developing in adult life - </w:t>
      </w:r>
      <w:del w:id="3" w:author="Ryan Hodges" w:date="2012-11-12T08:54:00Z">
        <w:r w:rsidRPr="00E46266" w:rsidDel="009A2AFC">
          <w:rPr>
            <w:rFonts w:ascii="Times New Roman" w:hAnsi="Times New Roman"/>
            <w:sz w:val="24"/>
            <w:szCs w:val="24"/>
          </w:rPr>
          <w:delText>a slippery slope</w:delText>
        </w:r>
      </w:del>
      <w:ins w:id="4" w:author="Ryan Hodges" w:date="2012-11-12T08:54:00Z">
        <w:r w:rsidR="009A2AFC">
          <w:rPr>
            <w:rFonts w:ascii="Times New Roman" w:hAnsi="Times New Roman"/>
            <w:sz w:val="24"/>
            <w:szCs w:val="24"/>
          </w:rPr>
          <w:t>all cumulative cardiac risk factors</w:t>
        </w:r>
      </w:ins>
      <w:r w:rsidRPr="00E46266">
        <w:rPr>
          <w:rFonts w:ascii="Times New Roman" w:hAnsi="Times New Roman"/>
          <w:sz w:val="24"/>
          <w:szCs w:val="24"/>
        </w:rPr>
        <w:t xml:space="preserve"> from birth towards premature death from ischemic heart disease.</w:t>
      </w:r>
      <w:r w:rsidRPr="00E46266">
        <w:rPr>
          <w:rFonts w:ascii="Times New Roman" w:hAnsi="Times New Roman"/>
          <w:sz w:val="24"/>
          <w:szCs w:val="24"/>
          <w:vertAlign w:val="superscript"/>
        </w:rPr>
        <w:t>7</w:t>
      </w:r>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Developing animal models to characterize the maternal-fetal communication that establishes IUGR and the subsequent fetal response to reduced substrate availability is necessary if we are to both better understand the </w:t>
      </w:r>
      <w:proofErr w:type="spellStart"/>
      <w:r w:rsidRPr="00E46266">
        <w:rPr>
          <w:rFonts w:ascii="Times New Roman" w:hAnsi="Times New Roman"/>
          <w:sz w:val="24"/>
          <w:szCs w:val="24"/>
        </w:rPr>
        <w:t>pathophysiology</w:t>
      </w:r>
      <w:proofErr w:type="spellEnd"/>
      <w:r w:rsidRPr="00E46266">
        <w:rPr>
          <w:rFonts w:ascii="Times New Roman" w:hAnsi="Times New Roman"/>
          <w:sz w:val="24"/>
          <w:szCs w:val="24"/>
        </w:rPr>
        <w:t xml:space="preserve"> of IUGR-related cardiac impairment and to develop cardio-protective strategies to improve fetal and postnatal health. In this regard, many different models across different species have been described.</w:t>
      </w:r>
      <w:r w:rsidRPr="00E46266">
        <w:rPr>
          <w:rFonts w:ascii="Times New Roman" w:hAnsi="Times New Roman"/>
          <w:sz w:val="24"/>
          <w:szCs w:val="24"/>
          <w:vertAlign w:val="superscript"/>
        </w:rPr>
        <w:t>8</w:t>
      </w:r>
      <w:r w:rsidRPr="00E46266">
        <w:rPr>
          <w:rFonts w:ascii="Times New Roman" w:hAnsi="Times New Roman"/>
          <w:sz w:val="24"/>
          <w:szCs w:val="24"/>
        </w:rPr>
        <w:t xml:space="preserve"> </w:t>
      </w:r>
      <w:del w:id="5" w:author="Ryan Hodges" w:date="2012-11-12T17:10:00Z">
        <w:r w:rsidRPr="00E46266" w:rsidDel="002863BC">
          <w:rPr>
            <w:rFonts w:ascii="Times New Roman" w:hAnsi="Times New Roman"/>
            <w:sz w:val="24"/>
            <w:szCs w:val="24"/>
          </w:rPr>
          <w:delText>A</w:delText>
        </w:r>
      </w:del>
      <w:del w:id="6" w:author="Ryan Hodges" w:date="2012-11-12T20:23:00Z">
        <w:r w:rsidRPr="00E46266" w:rsidDel="00087761">
          <w:rPr>
            <w:rFonts w:ascii="Times New Roman" w:hAnsi="Times New Roman"/>
            <w:sz w:val="24"/>
            <w:szCs w:val="24"/>
          </w:rPr>
          <w:delText>nimal models</w:delText>
        </w:r>
      </w:del>
      <w:ins w:id="7" w:author="Ryan Hodges" w:date="2012-11-12T17:10:00Z">
        <w:r w:rsidR="002863BC">
          <w:rPr>
            <w:rFonts w:ascii="Times New Roman" w:hAnsi="Times New Roman"/>
            <w:sz w:val="24"/>
            <w:szCs w:val="24"/>
          </w:rPr>
          <w:t xml:space="preserve">IUGR is </w:t>
        </w:r>
      </w:ins>
      <w:ins w:id="8" w:author="Ryan Hodges" w:date="2012-11-12T20:26:00Z">
        <w:r w:rsidR="00D5102A">
          <w:rPr>
            <w:rFonts w:ascii="Times New Roman" w:hAnsi="Times New Roman"/>
            <w:sz w:val="24"/>
            <w:szCs w:val="24"/>
          </w:rPr>
          <w:t>commonly</w:t>
        </w:r>
      </w:ins>
      <w:ins w:id="9" w:author="Ryan Hodges" w:date="2012-11-12T17:10:00Z">
        <w:r w:rsidR="002863BC">
          <w:rPr>
            <w:rFonts w:ascii="Times New Roman" w:hAnsi="Times New Roman"/>
            <w:sz w:val="24"/>
            <w:szCs w:val="24"/>
          </w:rPr>
          <w:t xml:space="preserve"> induced </w:t>
        </w:r>
      </w:ins>
      <w:ins w:id="10" w:author="Ryan Hodges" w:date="2012-11-12T17:11:00Z">
        <w:r w:rsidR="002863BC">
          <w:rPr>
            <w:rFonts w:ascii="Times New Roman" w:hAnsi="Times New Roman"/>
            <w:sz w:val="24"/>
            <w:szCs w:val="24"/>
          </w:rPr>
          <w:t>by</w:t>
        </w:r>
      </w:ins>
      <w:r w:rsidRPr="00E46266">
        <w:rPr>
          <w:rFonts w:ascii="Times New Roman" w:hAnsi="Times New Roman"/>
          <w:sz w:val="24"/>
          <w:szCs w:val="24"/>
        </w:rPr>
        <w:t xml:space="preserve"> </w:t>
      </w:r>
      <w:del w:id="11" w:author="Ryan Hodges" w:date="2012-11-12T17:11:00Z">
        <w:r w:rsidRPr="00E46266" w:rsidDel="002863BC">
          <w:rPr>
            <w:rFonts w:ascii="Times New Roman" w:hAnsi="Times New Roman"/>
            <w:sz w:val="24"/>
            <w:szCs w:val="24"/>
          </w:rPr>
          <w:delText xml:space="preserve">are generally based on </w:delText>
        </w:r>
      </w:del>
      <w:r w:rsidRPr="00E46266">
        <w:rPr>
          <w:rFonts w:ascii="Times New Roman" w:hAnsi="Times New Roman"/>
          <w:sz w:val="24"/>
          <w:szCs w:val="24"/>
        </w:rPr>
        <w:t>maternal under nutrition</w:t>
      </w:r>
      <w:ins w:id="12" w:author="Ryan Hodges" w:date="2012-11-12T17:11:00Z">
        <w:r w:rsidR="002863BC">
          <w:rPr>
            <w:rFonts w:ascii="Times New Roman" w:hAnsi="Times New Roman"/>
            <w:sz w:val="24"/>
            <w:szCs w:val="24"/>
          </w:rPr>
          <w:t xml:space="preserve"> with a low protein diet</w:t>
        </w:r>
      </w:ins>
      <w:ins w:id="13" w:author="Ryan Hodges" w:date="2012-11-12T20:19:00Z">
        <w:r w:rsidR="00087761">
          <w:rPr>
            <w:rFonts w:ascii="Times New Roman" w:hAnsi="Times New Roman"/>
            <w:sz w:val="24"/>
            <w:szCs w:val="24"/>
          </w:rPr>
          <w:t xml:space="preserve"> in rodents</w:t>
        </w:r>
      </w:ins>
      <w:proofErr w:type="gramStart"/>
      <w:ins w:id="14" w:author="Ryan Hodges" w:date="2012-11-12T20:22:00Z">
        <w:r w:rsidR="00087761">
          <w:rPr>
            <w:rFonts w:ascii="Times New Roman" w:hAnsi="Times New Roman"/>
            <w:sz w:val="24"/>
            <w:szCs w:val="24"/>
          </w:rPr>
          <w:t>,</w:t>
        </w:r>
      </w:ins>
      <w:r w:rsidRPr="00E46266">
        <w:rPr>
          <w:rFonts w:ascii="Times New Roman" w:hAnsi="Times New Roman"/>
          <w:sz w:val="24"/>
          <w:szCs w:val="24"/>
          <w:vertAlign w:val="superscript"/>
        </w:rPr>
        <w:t>9</w:t>
      </w:r>
      <w:proofErr w:type="gramEnd"/>
      <w:del w:id="15" w:author="Ryan Hodges" w:date="2012-11-12T20:19:00Z">
        <w:r w:rsidRPr="00E46266" w:rsidDel="00087761">
          <w:rPr>
            <w:rFonts w:ascii="Times New Roman" w:hAnsi="Times New Roman"/>
            <w:sz w:val="24"/>
            <w:szCs w:val="24"/>
          </w:rPr>
          <w:delText>,</w:delText>
        </w:r>
      </w:del>
      <w:r w:rsidRPr="00E46266">
        <w:rPr>
          <w:rFonts w:ascii="Times New Roman" w:hAnsi="Times New Roman"/>
          <w:sz w:val="24"/>
          <w:szCs w:val="24"/>
        </w:rPr>
        <w:t xml:space="preserve"> </w:t>
      </w:r>
      <w:ins w:id="16" w:author="Ryan Hodges" w:date="2012-11-12T17:12:00Z">
        <w:r w:rsidR="002863BC">
          <w:rPr>
            <w:rFonts w:ascii="Times New Roman" w:hAnsi="Times New Roman"/>
            <w:sz w:val="24"/>
            <w:szCs w:val="24"/>
          </w:rPr>
          <w:t xml:space="preserve">surgical </w:t>
        </w:r>
      </w:ins>
      <w:ins w:id="17" w:author="Ryan Hodges" w:date="2012-11-12T20:23:00Z">
        <w:r w:rsidR="00087761">
          <w:rPr>
            <w:rFonts w:ascii="Times New Roman" w:hAnsi="Times New Roman"/>
            <w:sz w:val="24"/>
            <w:szCs w:val="24"/>
          </w:rPr>
          <w:t>ablation or ligation</w:t>
        </w:r>
      </w:ins>
      <w:ins w:id="18" w:author="Ryan Hodges" w:date="2012-11-12T20:21:00Z">
        <w:r w:rsidR="00087761">
          <w:rPr>
            <w:rFonts w:ascii="Times New Roman" w:hAnsi="Times New Roman"/>
            <w:sz w:val="24"/>
            <w:szCs w:val="24"/>
          </w:rPr>
          <w:t xml:space="preserve"> of uterine blood flow in rodents and guinea pigs</w:t>
        </w:r>
        <w:r w:rsidR="00087761">
          <w:rPr>
            <w:rFonts w:ascii="Times New Roman" w:hAnsi="Times New Roman"/>
            <w:sz w:val="24"/>
            <w:szCs w:val="24"/>
            <w:vertAlign w:val="superscript"/>
          </w:rPr>
          <w:t>10</w:t>
        </w:r>
        <w:r w:rsidR="00087761">
          <w:rPr>
            <w:rFonts w:ascii="Times New Roman" w:hAnsi="Times New Roman"/>
            <w:sz w:val="24"/>
            <w:szCs w:val="24"/>
          </w:rPr>
          <w:t xml:space="preserve"> or </w:t>
        </w:r>
      </w:ins>
      <w:ins w:id="19" w:author="Ryan Hodges" w:date="2012-11-12T17:12:00Z">
        <w:r w:rsidR="002863BC">
          <w:rPr>
            <w:rFonts w:ascii="Times New Roman" w:hAnsi="Times New Roman"/>
            <w:sz w:val="24"/>
            <w:szCs w:val="24"/>
          </w:rPr>
          <w:t xml:space="preserve">occlusion of the </w:t>
        </w:r>
      </w:ins>
      <w:r w:rsidRPr="00E46266">
        <w:rPr>
          <w:rFonts w:ascii="Times New Roman" w:hAnsi="Times New Roman"/>
          <w:sz w:val="24"/>
          <w:szCs w:val="24"/>
        </w:rPr>
        <w:t>umbilical artery</w:t>
      </w:r>
      <w:ins w:id="20" w:author="Ryan Hodges" w:date="2012-11-12T20:22:00Z">
        <w:r w:rsidR="00087761">
          <w:rPr>
            <w:rFonts w:ascii="Times New Roman" w:hAnsi="Times New Roman"/>
            <w:sz w:val="24"/>
            <w:szCs w:val="24"/>
          </w:rPr>
          <w:t xml:space="preserve"> in sheep.</w:t>
        </w:r>
      </w:ins>
      <w:ins w:id="21" w:author="Ryan Hodges" w:date="2012-11-12T20:20:00Z">
        <w:r w:rsidR="00087761">
          <w:rPr>
            <w:rFonts w:ascii="Times New Roman" w:hAnsi="Times New Roman"/>
            <w:sz w:val="24"/>
            <w:szCs w:val="24"/>
            <w:vertAlign w:val="superscript"/>
          </w:rPr>
          <w:t>11</w:t>
        </w:r>
      </w:ins>
      <w:r w:rsidRPr="00E46266">
        <w:rPr>
          <w:rFonts w:ascii="Times New Roman" w:hAnsi="Times New Roman"/>
          <w:sz w:val="24"/>
          <w:szCs w:val="24"/>
        </w:rPr>
        <w:t xml:space="preserve"> </w:t>
      </w:r>
      <w:del w:id="22" w:author="Ryan Hodges" w:date="2012-11-12T17:12:00Z">
        <w:r w:rsidRPr="00E46266" w:rsidDel="002863BC">
          <w:rPr>
            <w:rFonts w:ascii="Times New Roman" w:hAnsi="Times New Roman"/>
            <w:sz w:val="24"/>
            <w:szCs w:val="24"/>
          </w:rPr>
          <w:delText>occlusion</w:delText>
        </w:r>
        <w:r w:rsidRPr="00E46266" w:rsidDel="002863BC">
          <w:rPr>
            <w:rFonts w:ascii="Times New Roman" w:hAnsi="Times New Roman"/>
            <w:sz w:val="24"/>
            <w:szCs w:val="24"/>
            <w:vertAlign w:val="superscript"/>
          </w:rPr>
          <w:delText>10</w:delText>
        </w:r>
        <w:r w:rsidRPr="00E46266" w:rsidDel="002863BC">
          <w:rPr>
            <w:rFonts w:ascii="Times New Roman" w:hAnsi="Times New Roman"/>
            <w:sz w:val="24"/>
            <w:szCs w:val="24"/>
          </w:rPr>
          <w:delText xml:space="preserve"> </w:delText>
        </w:r>
      </w:del>
      <w:ins w:id="23" w:author="Ryan Hodges" w:date="2012-11-12T20:22:00Z">
        <w:r w:rsidR="00087761">
          <w:rPr>
            <w:rFonts w:ascii="Times New Roman" w:hAnsi="Times New Roman"/>
            <w:sz w:val="24"/>
            <w:szCs w:val="24"/>
          </w:rPr>
          <w:t xml:space="preserve">However, </w:t>
        </w:r>
      </w:ins>
      <w:del w:id="24" w:author="Ryan Hodges" w:date="2012-11-12T20:22:00Z">
        <w:r w:rsidRPr="00E46266" w:rsidDel="00087761">
          <w:rPr>
            <w:rFonts w:ascii="Times New Roman" w:hAnsi="Times New Roman"/>
            <w:sz w:val="24"/>
            <w:szCs w:val="24"/>
          </w:rPr>
          <w:delText>or interruption of uterine blood flow.</w:delText>
        </w:r>
        <w:r w:rsidRPr="00E46266" w:rsidDel="00087761">
          <w:rPr>
            <w:rFonts w:ascii="Times New Roman" w:hAnsi="Times New Roman"/>
            <w:sz w:val="24"/>
            <w:szCs w:val="24"/>
            <w:vertAlign w:val="superscript"/>
          </w:rPr>
          <w:delText>11</w:delText>
        </w:r>
        <w:r w:rsidRPr="00E46266" w:rsidDel="00087761">
          <w:rPr>
            <w:rFonts w:ascii="Times New Roman" w:hAnsi="Times New Roman"/>
            <w:sz w:val="24"/>
            <w:szCs w:val="24"/>
          </w:rPr>
          <w:delText xml:space="preserve"> </w:delText>
        </w:r>
      </w:del>
      <w:ins w:id="25" w:author="Ryan Hodges" w:date="2012-11-12T20:22:00Z">
        <w:r w:rsidR="00087761">
          <w:rPr>
            <w:rFonts w:ascii="Times New Roman" w:hAnsi="Times New Roman"/>
            <w:sz w:val="24"/>
            <w:szCs w:val="24"/>
          </w:rPr>
          <w:t>i</w:t>
        </w:r>
      </w:ins>
      <w:del w:id="26" w:author="Ryan Hodges" w:date="2012-11-12T20:22:00Z">
        <w:r w:rsidRPr="00E46266" w:rsidDel="00087761">
          <w:rPr>
            <w:rFonts w:ascii="Times New Roman" w:hAnsi="Times New Roman"/>
            <w:sz w:val="24"/>
            <w:szCs w:val="24"/>
          </w:rPr>
          <w:delText>I</w:delText>
        </w:r>
      </w:del>
      <w:r w:rsidRPr="00E46266">
        <w:rPr>
          <w:rFonts w:ascii="Times New Roman" w:hAnsi="Times New Roman"/>
          <w:sz w:val="24"/>
          <w:szCs w:val="24"/>
        </w:rPr>
        <w:t xml:space="preserve">t is </w:t>
      </w:r>
      <w:del w:id="27" w:author="Ryan Hodges" w:date="2012-11-12T08:55:00Z">
        <w:r w:rsidRPr="00E46266" w:rsidDel="009A2AFC">
          <w:rPr>
            <w:rFonts w:ascii="Times New Roman" w:hAnsi="Times New Roman"/>
            <w:sz w:val="24"/>
            <w:szCs w:val="24"/>
          </w:rPr>
          <w:delText>fair to say</w:delText>
        </w:r>
      </w:del>
      <w:ins w:id="28" w:author="Ryan Hodges" w:date="2012-11-12T08:55:00Z">
        <w:r w:rsidR="009A2AFC">
          <w:rPr>
            <w:rFonts w:ascii="Times New Roman" w:hAnsi="Times New Roman"/>
            <w:sz w:val="24"/>
            <w:szCs w:val="24"/>
          </w:rPr>
          <w:t>apparent</w:t>
        </w:r>
      </w:ins>
      <w:r w:rsidRPr="00E46266">
        <w:rPr>
          <w:rFonts w:ascii="Times New Roman" w:hAnsi="Times New Roman"/>
          <w:sz w:val="24"/>
          <w:szCs w:val="24"/>
        </w:rPr>
        <w:t xml:space="preserve"> that no model fully recapitulates the human IUGR.</w:t>
      </w:r>
      <w:r w:rsidRPr="00E46266">
        <w:rPr>
          <w:rFonts w:ascii="Times New Roman" w:hAnsi="Times New Roman"/>
          <w:sz w:val="24"/>
          <w:szCs w:val="24"/>
          <w:vertAlign w:val="superscript"/>
        </w:rPr>
        <w:t>12</w:t>
      </w:r>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In this current methodological study, we </w:t>
      </w:r>
      <w:r>
        <w:rPr>
          <w:rFonts w:ascii="Times New Roman" w:hAnsi="Times New Roman"/>
          <w:sz w:val="24"/>
          <w:szCs w:val="24"/>
        </w:rPr>
        <w:t>used</w:t>
      </w:r>
      <w:r w:rsidRPr="00E46266">
        <w:rPr>
          <w:rFonts w:ascii="Times New Roman" w:hAnsi="Times New Roman"/>
          <w:sz w:val="24"/>
          <w:szCs w:val="24"/>
        </w:rPr>
        <w:t xml:space="preserve"> a well validated approach of selective </w:t>
      </w:r>
      <w:proofErr w:type="spellStart"/>
      <w:r w:rsidRPr="00E46266">
        <w:rPr>
          <w:rFonts w:ascii="Times New Roman" w:hAnsi="Times New Roman"/>
          <w:sz w:val="24"/>
          <w:szCs w:val="24"/>
        </w:rPr>
        <w:t>uteroplacental</w:t>
      </w:r>
      <w:proofErr w:type="spellEnd"/>
      <w:r w:rsidRPr="00E46266">
        <w:rPr>
          <w:rFonts w:ascii="Times New Roman" w:hAnsi="Times New Roman"/>
          <w:sz w:val="24"/>
          <w:szCs w:val="24"/>
        </w:rPr>
        <w:t xml:space="preserve"> vascular interruption in a rabbit</w:t>
      </w:r>
      <w:r w:rsidRPr="00E46266">
        <w:rPr>
          <w:rFonts w:ascii="Times New Roman" w:hAnsi="Times New Roman"/>
          <w:sz w:val="24"/>
          <w:szCs w:val="24"/>
          <w:vertAlign w:val="superscript"/>
        </w:rPr>
        <w:t>13-16</w:t>
      </w:r>
      <w:r w:rsidRPr="00E46266">
        <w:rPr>
          <w:rFonts w:ascii="Times New Roman" w:hAnsi="Times New Roman"/>
          <w:sz w:val="24"/>
          <w:szCs w:val="24"/>
        </w:rPr>
        <w:t xml:space="preserve"> that not only produces fetal cardiovascular responses observed with ultrasound clinically</w:t>
      </w:r>
      <w:r w:rsidRPr="00E46266">
        <w:rPr>
          <w:rFonts w:ascii="Times New Roman" w:hAnsi="Times New Roman"/>
          <w:sz w:val="24"/>
          <w:szCs w:val="24"/>
          <w:vertAlign w:val="superscript"/>
        </w:rPr>
        <w:t>14</w:t>
      </w:r>
      <w:r w:rsidRPr="00E46266">
        <w:rPr>
          <w:rFonts w:ascii="Times New Roman" w:hAnsi="Times New Roman"/>
          <w:sz w:val="24"/>
          <w:szCs w:val="24"/>
        </w:rPr>
        <w:t xml:space="preserve">, but also allows interrogation of fetal cardiac function with novel echocardiography using </w:t>
      </w:r>
      <w:proofErr w:type="spellStart"/>
      <w:r w:rsidRPr="00E46266">
        <w:rPr>
          <w:rFonts w:ascii="Times New Roman" w:hAnsi="Times New Roman"/>
          <w:sz w:val="24"/>
          <w:szCs w:val="24"/>
        </w:rPr>
        <w:t>microultrasound</w:t>
      </w:r>
      <w:proofErr w:type="spellEnd"/>
      <w:r w:rsidRPr="00E46266">
        <w:rPr>
          <w:rFonts w:ascii="Times New Roman" w:hAnsi="Times New Roman"/>
          <w:sz w:val="24"/>
          <w:szCs w:val="24"/>
        </w:rPr>
        <w:t xml:space="preserve"> technology of the </w:t>
      </w:r>
      <w:proofErr w:type="spellStart"/>
      <w:r w:rsidRPr="00E46266">
        <w:rPr>
          <w:rFonts w:ascii="Times New Roman" w:hAnsi="Times New Roman"/>
          <w:sz w:val="24"/>
          <w:szCs w:val="24"/>
        </w:rPr>
        <w:t>VisualSonics</w:t>
      </w:r>
      <w:proofErr w:type="spellEnd"/>
      <w:r w:rsidRPr="00E46266">
        <w:rPr>
          <w:rFonts w:ascii="Times New Roman" w:hAnsi="Times New Roman"/>
          <w:sz w:val="24"/>
          <w:szCs w:val="24"/>
        </w:rPr>
        <w:t xml:space="preserve"> VEVO 2100. While Doppler ultrasound of </w:t>
      </w:r>
      <w:proofErr w:type="spellStart"/>
      <w:r w:rsidRPr="00E46266">
        <w:rPr>
          <w:rFonts w:ascii="Times New Roman" w:hAnsi="Times New Roman"/>
          <w:sz w:val="24"/>
          <w:szCs w:val="24"/>
        </w:rPr>
        <w:t>fetoplacental</w:t>
      </w:r>
      <w:proofErr w:type="spellEnd"/>
      <w:r w:rsidRPr="00E46266">
        <w:rPr>
          <w:rFonts w:ascii="Times New Roman" w:hAnsi="Times New Roman"/>
          <w:sz w:val="24"/>
          <w:szCs w:val="24"/>
        </w:rPr>
        <w:t xml:space="preserve"> vessels remains the cornerstone of current antenatal surveillance of IUGR fetuses</w:t>
      </w:r>
      <w:r w:rsidRPr="00E46266">
        <w:rPr>
          <w:rFonts w:ascii="Times New Roman" w:hAnsi="Times New Roman"/>
          <w:sz w:val="24"/>
          <w:szCs w:val="24"/>
          <w:vertAlign w:val="superscript"/>
        </w:rPr>
        <w:t>17</w:t>
      </w:r>
      <w:r w:rsidRPr="00E46266">
        <w:rPr>
          <w:rFonts w:ascii="Times New Roman" w:hAnsi="Times New Roman"/>
          <w:sz w:val="24"/>
          <w:szCs w:val="24"/>
        </w:rPr>
        <w:t xml:space="preserve">, functional echocardiography is increasingly being utilized to provide new insights into disease </w:t>
      </w:r>
      <w:proofErr w:type="spellStart"/>
      <w:r w:rsidRPr="00E46266">
        <w:rPr>
          <w:rFonts w:ascii="Times New Roman" w:hAnsi="Times New Roman"/>
          <w:sz w:val="24"/>
          <w:szCs w:val="24"/>
        </w:rPr>
        <w:t>pathophysiology</w:t>
      </w:r>
      <w:proofErr w:type="spellEnd"/>
      <w:r w:rsidRPr="00E46266">
        <w:rPr>
          <w:rFonts w:ascii="Times New Roman" w:hAnsi="Times New Roman"/>
          <w:sz w:val="24"/>
          <w:szCs w:val="24"/>
        </w:rPr>
        <w:t xml:space="preserve"> and to assess fetal wellbeing.</w:t>
      </w:r>
      <w:r w:rsidRPr="00E46266">
        <w:rPr>
          <w:rFonts w:ascii="Times New Roman" w:hAnsi="Times New Roman"/>
          <w:sz w:val="24"/>
          <w:szCs w:val="24"/>
          <w:vertAlign w:val="superscript"/>
        </w:rPr>
        <w:t>18</w:t>
      </w:r>
      <w:r w:rsidRPr="00E46266">
        <w:rPr>
          <w:rFonts w:ascii="Times New Roman" w:hAnsi="Times New Roman"/>
          <w:sz w:val="24"/>
          <w:szCs w:val="24"/>
        </w:rPr>
        <w:t xml:space="preserve"> Accordingly, here we take these advances from clinical research and describe an animal model that harbors not only this imaging sophistication but also provides the experimental platform to investigate mechanistic pathways and novel therapeutics. </w:t>
      </w: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r w:rsidRPr="00E46266">
        <w:rPr>
          <w:rFonts w:ascii="Times New Roman" w:hAnsi="Times New Roman"/>
          <w:b/>
          <w:sz w:val="24"/>
          <w:szCs w:val="24"/>
        </w:rPr>
        <w:t xml:space="preserve">Protocol Text: </w:t>
      </w:r>
    </w:p>
    <w:p w:rsidR="002076B0" w:rsidRPr="00DB2282" w:rsidRDefault="002076B0" w:rsidP="00DB2282">
      <w:pPr>
        <w:spacing w:line="240" w:lineRule="auto"/>
        <w:jc w:val="both"/>
        <w:rPr>
          <w:rFonts w:ascii="Times New Roman" w:hAnsi="Times New Roman"/>
          <w:sz w:val="24"/>
          <w:szCs w:val="24"/>
        </w:rPr>
      </w:pPr>
      <w:r w:rsidRPr="00E46266">
        <w:rPr>
          <w:rFonts w:ascii="Times New Roman" w:hAnsi="Times New Roman"/>
          <w:sz w:val="24"/>
          <w:szCs w:val="24"/>
        </w:rPr>
        <w:t xml:space="preserve">The following experimental protocol is approved by the Animal Ethics Committee, </w:t>
      </w:r>
      <w:proofErr w:type="spellStart"/>
      <w:r w:rsidRPr="00E46266">
        <w:rPr>
          <w:rFonts w:ascii="Times New Roman" w:hAnsi="Times New Roman"/>
          <w:sz w:val="24"/>
          <w:szCs w:val="24"/>
        </w:rPr>
        <w:t>Katholieke</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Universiteit</w:t>
      </w:r>
      <w:proofErr w:type="spellEnd"/>
      <w:r w:rsidRPr="00E46266">
        <w:rPr>
          <w:rFonts w:ascii="Times New Roman" w:hAnsi="Times New Roman"/>
          <w:sz w:val="24"/>
          <w:szCs w:val="24"/>
        </w:rPr>
        <w:t xml:space="preserve"> Leuven, </w:t>
      </w:r>
      <w:proofErr w:type="gramStart"/>
      <w:r w:rsidRPr="00E46266">
        <w:rPr>
          <w:rFonts w:ascii="Times New Roman" w:hAnsi="Times New Roman"/>
          <w:sz w:val="24"/>
          <w:szCs w:val="24"/>
        </w:rPr>
        <w:t>Leuven</w:t>
      </w:r>
      <w:proofErr w:type="gramEnd"/>
      <w:r w:rsidRPr="00E46266">
        <w:rPr>
          <w:rFonts w:ascii="Times New Roman" w:hAnsi="Times New Roman"/>
          <w:sz w:val="24"/>
          <w:szCs w:val="24"/>
        </w:rPr>
        <w:t xml:space="preserve">, Belgium. </w:t>
      </w:r>
      <w:r w:rsidRPr="00DB2282">
        <w:rPr>
          <w:rFonts w:ascii="Times New Roman" w:hAnsi="Times New Roman"/>
          <w:sz w:val="24"/>
          <w:szCs w:val="24"/>
        </w:rPr>
        <w:t>We followed previously described surgical pr</w:t>
      </w:r>
      <w:r>
        <w:rPr>
          <w:rFonts w:ascii="Times New Roman" w:hAnsi="Times New Roman"/>
          <w:sz w:val="24"/>
          <w:szCs w:val="24"/>
        </w:rPr>
        <w:t>ocedure</w:t>
      </w:r>
      <w:r w:rsidR="00655D06">
        <w:rPr>
          <w:rFonts w:ascii="Times New Roman" w:hAnsi="Times New Roman"/>
          <w:sz w:val="24"/>
          <w:szCs w:val="24"/>
          <w:vertAlign w:val="superscript"/>
        </w:rPr>
        <w:t>13</w:t>
      </w:r>
      <w:r w:rsidRPr="00DB2282">
        <w:rPr>
          <w:rFonts w:ascii="Times New Roman" w:hAnsi="Times New Roman"/>
          <w:sz w:val="24"/>
          <w:szCs w:val="24"/>
        </w:rPr>
        <w:t xml:space="preserve"> including some methodological changes</w:t>
      </w:r>
      <w:r>
        <w:rPr>
          <w:rFonts w:ascii="Times New Roman" w:hAnsi="Times New Roman"/>
          <w:sz w:val="24"/>
          <w:szCs w:val="24"/>
        </w:rPr>
        <w:t>, especially in anesthesia procedure.</w:t>
      </w:r>
      <w:ins w:id="29" w:author="Ryan Hodges" w:date="2012-11-12T09:53:00Z">
        <w:r w:rsidR="00192BCD">
          <w:rPr>
            <w:rFonts w:ascii="Times New Roman" w:hAnsi="Times New Roman"/>
            <w:sz w:val="24"/>
            <w:szCs w:val="24"/>
          </w:rPr>
          <w:t xml:space="preserve"> </w:t>
        </w:r>
      </w:ins>
    </w:p>
    <w:p w:rsidR="002076B0" w:rsidRPr="00E46266" w:rsidRDefault="002076B0" w:rsidP="00474B5E">
      <w:pPr>
        <w:spacing w:line="240" w:lineRule="auto"/>
        <w:jc w:val="both"/>
        <w:rPr>
          <w:rFonts w:ascii="Times New Roman" w:hAnsi="Times New Roman"/>
          <w:sz w:val="24"/>
          <w:szCs w:val="24"/>
        </w:rPr>
      </w:pPr>
    </w:p>
    <w:p w:rsidR="002076B0" w:rsidRDefault="002076B0" w:rsidP="00474B5E">
      <w:pPr>
        <w:spacing w:line="240" w:lineRule="auto"/>
        <w:jc w:val="both"/>
        <w:rPr>
          <w:rFonts w:ascii="Times New Roman" w:hAnsi="Times New Roman"/>
          <w:b/>
          <w:sz w:val="24"/>
          <w:szCs w:val="24"/>
        </w:rPr>
      </w:pPr>
      <w:proofErr w:type="gramStart"/>
      <w:r w:rsidRPr="00E46266">
        <w:rPr>
          <w:rFonts w:ascii="Times New Roman" w:hAnsi="Times New Roman"/>
          <w:b/>
          <w:sz w:val="24"/>
          <w:szCs w:val="24"/>
        </w:rPr>
        <w:t xml:space="preserve">1.) </w:t>
      </w:r>
      <w:r>
        <w:rPr>
          <w:rFonts w:ascii="Times New Roman" w:hAnsi="Times New Roman"/>
          <w:b/>
          <w:sz w:val="24"/>
          <w:szCs w:val="24"/>
        </w:rPr>
        <w:t>Inducing</w:t>
      </w:r>
      <w:r w:rsidRPr="00E46266">
        <w:rPr>
          <w:rFonts w:ascii="Times New Roman" w:hAnsi="Times New Roman"/>
          <w:b/>
          <w:sz w:val="24"/>
          <w:szCs w:val="24"/>
        </w:rPr>
        <w:t xml:space="preserve"> intrauterine growth restriction (IUGR).</w:t>
      </w:r>
      <w:proofErr w:type="gramEnd"/>
    </w:p>
    <w:p w:rsidR="008B2A86" w:rsidRPr="00E46266" w:rsidRDefault="002076B0" w:rsidP="008B2A86">
      <w:pPr>
        <w:numPr>
          <w:ins w:id="30" w:author="Ryan Hodges" w:date="2012-11-12T15:28:00Z"/>
        </w:numPr>
        <w:spacing w:line="240" w:lineRule="auto"/>
        <w:jc w:val="both"/>
        <w:rPr>
          <w:ins w:id="31" w:author="Ryan Hodges" w:date="2012-11-12T15:28:00Z"/>
          <w:rFonts w:ascii="Times New Roman" w:hAnsi="Times New Roman"/>
          <w:sz w:val="24"/>
          <w:szCs w:val="24"/>
        </w:rPr>
      </w:pPr>
      <w:r w:rsidRPr="00E46266">
        <w:rPr>
          <w:rFonts w:ascii="Times New Roman" w:hAnsi="Times New Roman"/>
          <w:sz w:val="24"/>
          <w:szCs w:val="24"/>
        </w:rPr>
        <w:t xml:space="preserve">1.1) Time dated pregnant rabbits (hybrid </w:t>
      </w:r>
      <w:proofErr w:type="spellStart"/>
      <w:r w:rsidRPr="00E46266">
        <w:rPr>
          <w:rFonts w:ascii="Times New Roman" w:hAnsi="Times New Roman"/>
          <w:sz w:val="24"/>
          <w:szCs w:val="24"/>
        </w:rPr>
        <w:t>Dendermonde</w:t>
      </w:r>
      <w:proofErr w:type="spellEnd"/>
      <w:r w:rsidRPr="00E46266">
        <w:rPr>
          <w:rFonts w:ascii="Times New Roman" w:hAnsi="Times New Roman"/>
          <w:sz w:val="24"/>
          <w:szCs w:val="24"/>
        </w:rPr>
        <w:t xml:space="preserve"> and New Zealand White) are housed in individual cages on a 12/12h light schedule with access to water and standard rabbit chow </w:t>
      </w:r>
      <w:r w:rsidRPr="00E46266">
        <w:rPr>
          <w:rFonts w:ascii="Times New Roman" w:hAnsi="Times New Roman"/>
          <w:i/>
          <w:sz w:val="24"/>
          <w:szCs w:val="24"/>
        </w:rPr>
        <w:t xml:space="preserve">ad </w:t>
      </w:r>
      <w:proofErr w:type="spellStart"/>
      <w:r w:rsidRPr="00E46266">
        <w:rPr>
          <w:rFonts w:ascii="Times New Roman" w:hAnsi="Times New Roman"/>
          <w:i/>
          <w:sz w:val="24"/>
          <w:szCs w:val="24"/>
        </w:rPr>
        <w:t>libitum</w:t>
      </w:r>
      <w:proofErr w:type="spellEnd"/>
      <w:r w:rsidRPr="00E46266">
        <w:rPr>
          <w:rFonts w:ascii="Times New Roman" w:hAnsi="Times New Roman"/>
          <w:sz w:val="24"/>
          <w:szCs w:val="24"/>
        </w:rPr>
        <w:t xml:space="preserve"> from gestational age (GA) 18 days. At GA 25 days (full term is 31 days approximately), rabbits are transferred to the operating theatre for surgical creation of IUGR.</w:t>
      </w:r>
      <w:ins w:id="32" w:author="Ryan Hodges" w:date="2012-11-12T09:07:00Z">
        <w:r w:rsidR="00742DEB">
          <w:rPr>
            <w:rFonts w:ascii="Times New Roman" w:hAnsi="Times New Roman"/>
            <w:sz w:val="24"/>
            <w:szCs w:val="24"/>
          </w:rPr>
          <w:t xml:space="preserve"> Prior to surgery, random</w:t>
        </w:r>
      </w:ins>
      <w:ins w:id="33" w:author="Ryan Hodges" w:date="2012-11-12T09:55:00Z">
        <w:r w:rsidR="00192BCD">
          <w:rPr>
            <w:rFonts w:ascii="Times New Roman" w:hAnsi="Times New Roman"/>
            <w:sz w:val="24"/>
            <w:szCs w:val="24"/>
          </w:rPr>
          <w:t>ly</w:t>
        </w:r>
      </w:ins>
      <w:ins w:id="34" w:author="Ryan Hodges" w:date="2012-11-12T09:07:00Z">
        <w:r w:rsidR="00192BCD">
          <w:rPr>
            <w:rFonts w:ascii="Times New Roman" w:hAnsi="Times New Roman"/>
            <w:sz w:val="24"/>
            <w:szCs w:val="24"/>
          </w:rPr>
          <w:t xml:space="preserve"> allocate</w:t>
        </w:r>
        <w:r w:rsidR="00742DEB">
          <w:rPr>
            <w:rFonts w:ascii="Times New Roman" w:hAnsi="Times New Roman"/>
            <w:sz w:val="24"/>
            <w:szCs w:val="24"/>
          </w:rPr>
          <w:t xml:space="preserve"> </w:t>
        </w:r>
      </w:ins>
      <w:ins w:id="35" w:author="Ryan Hodges" w:date="2012-11-12T09:08:00Z">
        <w:r w:rsidR="00A8102C">
          <w:rPr>
            <w:rFonts w:ascii="Times New Roman" w:hAnsi="Times New Roman"/>
            <w:sz w:val="24"/>
            <w:szCs w:val="24"/>
          </w:rPr>
          <w:t xml:space="preserve">a “case” (IUGR) and “control” uterine horn in the </w:t>
        </w:r>
        <w:proofErr w:type="spellStart"/>
        <w:r w:rsidR="00A8102C">
          <w:rPr>
            <w:rFonts w:ascii="Times New Roman" w:hAnsi="Times New Roman"/>
            <w:sz w:val="24"/>
            <w:szCs w:val="24"/>
          </w:rPr>
          <w:t>bicornuate</w:t>
        </w:r>
        <w:proofErr w:type="spellEnd"/>
        <w:r w:rsidR="00A8102C">
          <w:rPr>
            <w:rFonts w:ascii="Times New Roman" w:hAnsi="Times New Roman"/>
            <w:sz w:val="24"/>
            <w:szCs w:val="24"/>
          </w:rPr>
          <w:t xml:space="preserve"> rabbit uterus </w:t>
        </w:r>
      </w:ins>
      <w:ins w:id="36" w:author="Ryan Hodges" w:date="2012-11-12T09:55:00Z">
        <w:r w:rsidR="00192BCD">
          <w:rPr>
            <w:rFonts w:ascii="Times New Roman" w:hAnsi="Times New Roman"/>
            <w:sz w:val="24"/>
            <w:szCs w:val="24"/>
          </w:rPr>
          <w:t>by</w:t>
        </w:r>
      </w:ins>
      <w:ins w:id="37" w:author="Ryan Hodges" w:date="2012-11-12T09:08:00Z">
        <w:r w:rsidR="00A8102C">
          <w:rPr>
            <w:rFonts w:ascii="Times New Roman" w:hAnsi="Times New Roman"/>
            <w:sz w:val="24"/>
            <w:szCs w:val="24"/>
          </w:rPr>
          <w:t xml:space="preserve"> using </w:t>
        </w:r>
      </w:ins>
      <w:ins w:id="38" w:author="Ryan Hodges" w:date="2012-11-12T09:09:00Z">
        <w:r w:rsidR="00A8102C">
          <w:rPr>
            <w:rFonts w:ascii="Times New Roman" w:hAnsi="Times New Roman"/>
            <w:sz w:val="24"/>
            <w:szCs w:val="24"/>
          </w:rPr>
          <w:t>randomization software (</w:t>
        </w:r>
        <w:proofErr w:type="spellStart"/>
        <w:r w:rsidR="00A8102C">
          <w:rPr>
            <w:rFonts w:ascii="Times New Roman" w:hAnsi="Times New Roman"/>
            <w:sz w:val="24"/>
            <w:szCs w:val="24"/>
          </w:rPr>
          <w:t>GraphPad</w:t>
        </w:r>
      </w:ins>
      <w:proofErr w:type="spellEnd"/>
      <w:ins w:id="39" w:author="Ryan Hodges" w:date="2012-11-12T09:11:00Z">
        <w:r w:rsidR="00A8102C">
          <w:rPr>
            <w:rFonts w:ascii="Times New Roman" w:hAnsi="Times New Roman"/>
            <w:sz w:val="24"/>
            <w:szCs w:val="24"/>
          </w:rPr>
          <w:t xml:space="preserve"> Software, </w:t>
        </w:r>
        <w:proofErr w:type="gramStart"/>
        <w:r w:rsidR="00A8102C">
          <w:rPr>
            <w:rFonts w:ascii="Times New Roman" w:hAnsi="Times New Roman"/>
            <w:sz w:val="24"/>
            <w:szCs w:val="24"/>
          </w:rPr>
          <w:t>USA)</w:t>
        </w:r>
      </w:ins>
      <w:ins w:id="40" w:author="Ryan Hodges" w:date="2012-11-12T09:13:00Z">
        <w:r w:rsidR="00A8102C">
          <w:rPr>
            <w:rFonts w:ascii="Times New Roman" w:hAnsi="Times New Roman"/>
            <w:sz w:val="24"/>
            <w:szCs w:val="24"/>
            <w:vertAlign w:val="superscript"/>
          </w:rPr>
          <w:t>19</w:t>
        </w:r>
      </w:ins>
      <w:proofErr w:type="gramEnd"/>
      <w:ins w:id="41" w:author="Ryan Hodges" w:date="2012-11-12T09:12:00Z">
        <w:r w:rsidR="00A8102C">
          <w:rPr>
            <w:rFonts w:ascii="Times New Roman" w:hAnsi="Times New Roman"/>
            <w:sz w:val="24"/>
            <w:szCs w:val="24"/>
          </w:rPr>
          <w:t xml:space="preserve">. </w:t>
        </w:r>
      </w:ins>
      <w:ins w:id="42" w:author="Ryan Hodges" w:date="2012-11-12T15:28:00Z">
        <w:r w:rsidR="00D5102A">
          <w:rPr>
            <w:rFonts w:ascii="Times New Roman" w:hAnsi="Times New Roman"/>
            <w:sz w:val="24"/>
            <w:szCs w:val="24"/>
          </w:rPr>
          <w:t>Sample size</w:t>
        </w:r>
        <w:r w:rsidR="008B2A86">
          <w:rPr>
            <w:rFonts w:ascii="Times New Roman" w:hAnsi="Times New Roman"/>
            <w:sz w:val="24"/>
            <w:szCs w:val="24"/>
          </w:rPr>
          <w:t xml:space="preserve"> should be determined by power calculations by individual researchers for their question of interest.  </w:t>
        </w:r>
      </w:ins>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roofErr w:type="gramStart"/>
      <w:r w:rsidRPr="00E46266">
        <w:rPr>
          <w:rFonts w:ascii="Times New Roman" w:hAnsi="Times New Roman"/>
          <w:sz w:val="24"/>
          <w:szCs w:val="24"/>
        </w:rPr>
        <w:t xml:space="preserve">1.2) </w:t>
      </w:r>
      <w:r w:rsidRPr="00E46266">
        <w:rPr>
          <w:rFonts w:ascii="Times New Roman" w:hAnsi="Times New Roman"/>
          <w:i/>
          <w:sz w:val="24"/>
          <w:szCs w:val="24"/>
        </w:rPr>
        <w:t>Anesthesia Procedure.</w:t>
      </w:r>
      <w:proofErr w:type="gramEnd"/>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rPr>
      </w:pPr>
      <w:proofErr w:type="gramStart"/>
      <w:r w:rsidRPr="00E46266">
        <w:rPr>
          <w:rFonts w:ascii="Times New Roman" w:hAnsi="Times New Roman"/>
          <w:sz w:val="24"/>
          <w:szCs w:val="24"/>
        </w:rPr>
        <w:t xml:space="preserve">Induction anesthesia is achieved by administering </w:t>
      </w:r>
      <w:proofErr w:type="spellStart"/>
      <w:r w:rsidRPr="00E46266">
        <w:rPr>
          <w:rFonts w:ascii="Times New Roman" w:hAnsi="Times New Roman"/>
          <w:sz w:val="24"/>
          <w:szCs w:val="24"/>
        </w:rPr>
        <w:t>ketamine</w:t>
      </w:r>
      <w:proofErr w:type="spellEnd"/>
      <w:r w:rsidRPr="00E46266">
        <w:rPr>
          <w:rFonts w:ascii="Times New Roman" w:hAnsi="Times New Roman"/>
          <w:sz w:val="24"/>
          <w:szCs w:val="24"/>
        </w:rPr>
        <w:t xml:space="preserve"> 35 mg/kg (</w:t>
      </w:r>
      <w:proofErr w:type="spellStart"/>
      <w:r w:rsidRPr="00E46266">
        <w:rPr>
          <w:rFonts w:ascii="Times New Roman" w:hAnsi="Times New Roman"/>
          <w:sz w:val="24"/>
          <w:szCs w:val="24"/>
        </w:rPr>
        <w:t>Ceva</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Sante</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Animale</w:t>
      </w:r>
      <w:proofErr w:type="spellEnd"/>
      <w:r w:rsidRPr="00E46266">
        <w:rPr>
          <w:rFonts w:ascii="Times New Roman" w:hAnsi="Times New Roman"/>
          <w:sz w:val="24"/>
          <w:szCs w:val="24"/>
        </w:rPr>
        <w:t xml:space="preserve">, Brussels, Belgium) and </w:t>
      </w:r>
      <w:proofErr w:type="spellStart"/>
      <w:r w:rsidRPr="00E46266">
        <w:rPr>
          <w:rFonts w:ascii="Times New Roman" w:hAnsi="Times New Roman"/>
          <w:sz w:val="24"/>
          <w:szCs w:val="24"/>
        </w:rPr>
        <w:t>xylazine</w:t>
      </w:r>
      <w:proofErr w:type="spellEnd"/>
      <w:r w:rsidRPr="00E46266">
        <w:rPr>
          <w:rFonts w:ascii="Times New Roman" w:hAnsi="Times New Roman"/>
          <w:sz w:val="24"/>
          <w:szCs w:val="24"/>
        </w:rPr>
        <w:t xml:space="preserve"> 5 mg/kg (</w:t>
      </w:r>
      <w:proofErr w:type="spellStart"/>
      <w:r w:rsidRPr="00E46266">
        <w:rPr>
          <w:rFonts w:ascii="Times New Roman" w:hAnsi="Times New Roman"/>
          <w:sz w:val="24"/>
          <w:szCs w:val="24"/>
        </w:rPr>
        <w:t>Ceva</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Sante</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Animale</w:t>
      </w:r>
      <w:proofErr w:type="spellEnd"/>
      <w:r w:rsidRPr="00E46266">
        <w:rPr>
          <w:rFonts w:ascii="Times New Roman" w:hAnsi="Times New Roman"/>
          <w:sz w:val="24"/>
          <w:szCs w:val="24"/>
        </w:rPr>
        <w:t>, Brussels, Belgium) intramuscularly in the hind leg</w:t>
      </w:r>
      <w:proofErr w:type="gramEnd"/>
      <w:r w:rsidRPr="00E46266">
        <w:rPr>
          <w:rFonts w:ascii="Times New Roman" w:hAnsi="Times New Roman"/>
          <w:sz w:val="24"/>
          <w:szCs w:val="24"/>
        </w:rPr>
        <w:t xml:space="preserve">. Anesthesia is then maintained with an inhalational mixture of 1-4% </w:t>
      </w:r>
      <w:proofErr w:type="spellStart"/>
      <w:r w:rsidRPr="00E46266">
        <w:rPr>
          <w:rFonts w:ascii="Times New Roman" w:hAnsi="Times New Roman"/>
          <w:sz w:val="24"/>
          <w:szCs w:val="24"/>
        </w:rPr>
        <w:t>isoﬂurane</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Isoba</w:t>
      </w:r>
      <w:proofErr w:type="spellEnd"/>
      <w:r w:rsidRPr="00E46266">
        <w:rPr>
          <w:rFonts w:ascii="Times New Roman" w:hAnsi="Times New Roman"/>
          <w:sz w:val="24"/>
          <w:szCs w:val="24"/>
        </w:rPr>
        <w:t xml:space="preserve"> Vet; Abbott Laboratories Ltd., </w:t>
      </w:r>
      <w:proofErr w:type="spellStart"/>
      <w:r w:rsidRPr="00E46266">
        <w:rPr>
          <w:rFonts w:ascii="Times New Roman" w:hAnsi="Times New Roman"/>
          <w:sz w:val="24"/>
          <w:szCs w:val="24"/>
        </w:rPr>
        <w:t>Queenborough</w:t>
      </w:r>
      <w:proofErr w:type="spellEnd"/>
      <w:r w:rsidRPr="00E46266">
        <w:rPr>
          <w:rFonts w:ascii="Times New Roman" w:hAnsi="Times New Roman"/>
          <w:sz w:val="24"/>
          <w:szCs w:val="24"/>
        </w:rPr>
        <w:t>, Kent, UK) in oxygen at 2 L/min.</w:t>
      </w:r>
      <w:ins w:id="43" w:author="Ryan Hodges" w:date="2012-11-12T09:39:00Z">
        <w:r w:rsidR="00541BA2">
          <w:rPr>
            <w:rFonts w:ascii="Times New Roman" w:hAnsi="Times New Roman"/>
            <w:sz w:val="24"/>
            <w:szCs w:val="24"/>
          </w:rPr>
          <w:t xml:space="preserve"> </w:t>
        </w:r>
      </w:ins>
      <w:ins w:id="44" w:author="Ryan Hodges" w:date="2012-11-12T09:40:00Z">
        <w:r w:rsidR="00C53D80">
          <w:rPr>
            <w:rFonts w:ascii="Times New Roman" w:hAnsi="Times New Roman"/>
            <w:sz w:val="24"/>
            <w:szCs w:val="24"/>
          </w:rPr>
          <w:t xml:space="preserve">Place a pulse </w:t>
        </w:r>
        <w:proofErr w:type="spellStart"/>
        <w:r w:rsidR="00C53D80">
          <w:rPr>
            <w:rFonts w:ascii="Times New Roman" w:hAnsi="Times New Roman"/>
            <w:sz w:val="24"/>
            <w:szCs w:val="24"/>
          </w:rPr>
          <w:t>oximeter</w:t>
        </w:r>
        <w:proofErr w:type="spellEnd"/>
        <w:r w:rsidR="00C53D80">
          <w:rPr>
            <w:rFonts w:ascii="Times New Roman" w:hAnsi="Times New Roman"/>
            <w:sz w:val="24"/>
            <w:szCs w:val="24"/>
          </w:rPr>
          <w:t xml:space="preserve"> (</w:t>
        </w:r>
      </w:ins>
      <w:proofErr w:type="spellStart"/>
      <w:ins w:id="45" w:author="Ryan Hodges" w:date="2012-11-14T20:18:00Z">
        <w:r w:rsidR="00A57981">
          <w:rPr>
            <w:rFonts w:ascii="Times New Roman" w:hAnsi="Times New Roman"/>
            <w:sz w:val="24"/>
            <w:szCs w:val="24"/>
          </w:rPr>
          <w:t>Nellcor</w:t>
        </w:r>
        <w:proofErr w:type="spellEnd"/>
        <w:r w:rsidR="00A57981">
          <w:rPr>
            <w:rFonts w:ascii="Times New Roman" w:hAnsi="Times New Roman"/>
            <w:sz w:val="24"/>
            <w:szCs w:val="24"/>
          </w:rPr>
          <w:t xml:space="preserve"> </w:t>
        </w:r>
      </w:ins>
      <w:ins w:id="46" w:author="Ryan Hodges" w:date="2012-11-14T20:13:00Z">
        <w:r w:rsidR="00A57981">
          <w:rPr>
            <w:rFonts w:ascii="Times New Roman" w:hAnsi="Times New Roman"/>
            <w:sz w:val="24"/>
            <w:szCs w:val="24"/>
          </w:rPr>
          <w:t xml:space="preserve">N-20, </w:t>
        </w:r>
        <w:proofErr w:type="spellStart"/>
        <w:r w:rsidR="00A57981">
          <w:rPr>
            <w:rFonts w:ascii="Times New Roman" w:hAnsi="Times New Roman"/>
            <w:sz w:val="24"/>
            <w:szCs w:val="24"/>
          </w:rPr>
          <w:t>Covidien</w:t>
        </w:r>
        <w:proofErr w:type="spellEnd"/>
        <w:r w:rsidR="00A57981">
          <w:rPr>
            <w:rFonts w:ascii="Times New Roman" w:hAnsi="Times New Roman"/>
            <w:sz w:val="24"/>
            <w:szCs w:val="24"/>
          </w:rPr>
          <w:t xml:space="preserve">, </w:t>
        </w:r>
      </w:ins>
      <w:ins w:id="47" w:author="Ryan Hodges" w:date="2012-11-14T20:19:00Z">
        <w:r w:rsidR="00A57981">
          <w:rPr>
            <w:rFonts w:ascii="Times New Roman" w:hAnsi="Times New Roman"/>
            <w:sz w:val="24"/>
            <w:szCs w:val="24"/>
          </w:rPr>
          <w:t>Ireland</w:t>
        </w:r>
      </w:ins>
      <w:ins w:id="48" w:author="Ryan Hodges" w:date="2012-11-12T09:40:00Z">
        <w:r w:rsidR="00C53D80">
          <w:rPr>
            <w:rFonts w:ascii="Times New Roman" w:hAnsi="Times New Roman"/>
            <w:sz w:val="24"/>
            <w:szCs w:val="24"/>
          </w:rPr>
          <w:t>) on the maternal second and third toe to continuously monitor heart rate and arterial oxygen saturation.</w:t>
        </w:r>
      </w:ins>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rPr>
      </w:pPr>
      <w:proofErr w:type="gramStart"/>
      <w:r w:rsidRPr="00E46266">
        <w:rPr>
          <w:rFonts w:ascii="Times New Roman" w:hAnsi="Times New Roman"/>
          <w:sz w:val="24"/>
          <w:szCs w:val="24"/>
        </w:rPr>
        <w:t xml:space="preserve">1.3) </w:t>
      </w:r>
      <w:r w:rsidRPr="00E46266">
        <w:rPr>
          <w:rFonts w:ascii="Times New Roman" w:hAnsi="Times New Roman"/>
          <w:i/>
          <w:sz w:val="24"/>
          <w:szCs w:val="24"/>
        </w:rPr>
        <w:t>Surgical Procedure.</w:t>
      </w:r>
      <w:proofErr w:type="gramEnd"/>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rPr>
      </w:pPr>
      <w:proofErr w:type="gramStart"/>
      <w:r w:rsidRPr="00E46266">
        <w:rPr>
          <w:rFonts w:ascii="Times New Roman" w:hAnsi="Times New Roman"/>
          <w:sz w:val="24"/>
          <w:szCs w:val="24"/>
        </w:rPr>
        <w:t>1.3.1)</w:t>
      </w:r>
      <w:r w:rsidRPr="00E46266">
        <w:rPr>
          <w:rFonts w:ascii="Times New Roman" w:hAnsi="Times New Roman"/>
          <w:sz w:val="24"/>
          <w:szCs w:val="24"/>
        </w:rPr>
        <w:tab/>
      </w:r>
      <w:r w:rsidRPr="00E46266">
        <w:rPr>
          <w:rFonts w:ascii="Times New Roman" w:hAnsi="Times New Roman"/>
          <w:i/>
          <w:sz w:val="24"/>
          <w:szCs w:val="24"/>
        </w:rPr>
        <w:t>Premedication.</w:t>
      </w:r>
      <w:proofErr w:type="gramEnd"/>
      <w:r w:rsidRPr="00E46266">
        <w:rPr>
          <w:rFonts w:ascii="Times New Roman" w:hAnsi="Times New Roman"/>
          <w:sz w:val="24"/>
          <w:szCs w:val="24"/>
        </w:rPr>
        <w:t xml:space="preserve"> Prior to commencing surgery, administer antibiotic prophylaxis Penicillin G, 300 000 IU (</w:t>
      </w:r>
      <w:proofErr w:type="spellStart"/>
      <w:r w:rsidRPr="00E46266">
        <w:rPr>
          <w:rFonts w:ascii="Times New Roman" w:hAnsi="Times New Roman"/>
          <w:sz w:val="24"/>
          <w:szCs w:val="24"/>
        </w:rPr>
        <w:t>Kela</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Pharma</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Hoogstraten</w:t>
      </w:r>
      <w:proofErr w:type="spellEnd"/>
      <w:r w:rsidRPr="00E46266">
        <w:rPr>
          <w:rFonts w:ascii="Times New Roman" w:hAnsi="Times New Roman"/>
          <w:sz w:val="24"/>
          <w:szCs w:val="24"/>
        </w:rPr>
        <w:t xml:space="preserve">, Belgium), uterine </w:t>
      </w:r>
      <w:proofErr w:type="spellStart"/>
      <w:r w:rsidRPr="00E46266">
        <w:rPr>
          <w:rFonts w:ascii="Times New Roman" w:hAnsi="Times New Roman"/>
          <w:sz w:val="24"/>
          <w:szCs w:val="24"/>
        </w:rPr>
        <w:t>tocolytic</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medroxyprogesterone</w:t>
      </w:r>
      <w:proofErr w:type="spellEnd"/>
      <w:r w:rsidRPr="00E46266">
        <w:rPr>
          <w:rFonts w:ascii="Times New Roman" w:hAnsi="Times New Roman"/>
          <w:sz w:val="24"/>
          <w:szCs w:val="24"/>
        </w:rPr>
        <w:t xml:space="preserve"> acetate 0.9 mg/kg (Depo-Provera, Pharmacia Upjohn, </w:t>
      </w:r>
      <w:proofErr w:type="spellStart"/>
      <w:r w:rsidRPr="00E46266">
        <w:rPr>
          <w:rFonts w:ascii="Times New Roman" w:hAnsi="Times New Roman"/>
          <w:sz w:val="24"/>
          <w:szCs w:val="24"/>
        </w:rPr>
        <w:t>Puurs</w:t>
      </w:r>
      <w:proofErr w:type="spellEnd"/>
      <w:r w:rsidRPr="00E46266">
        <w:rPr>
          <w:rFonts w:ascii="Times New Roman" w:hAnsi="Times New Roman"/>
          <w:sz w:val="24"/>
          <w:szCs w:val="24"/>
        </w:rPr>
        <w:t xml:space="preserve">, Belgium) and analgesic </w:t>
      </w:r>
      <w:proofErr w:type="spellStart"/>
      <w:r w:rsidRPr="00E46266">
        <w:rPr>
          <w:rFonts w:ascii="Times New Roman" w:hAnsi="Times New Roman"/>
          <w:sz w:val="24"/>
          <w:szCs w:val="24"/>
        </w:rPr>
        <w:t>buprenorphine</w:t>
      </w:r>
      <w:proofErr w:type="spellEnd"/>
      <w:r w:rsidRPr="00E46266">
        <w:rPr>
          <w:rFonts w:ascii="Times New Roman" w:hAnsi="Times New Roman"/>
          <w:sz w:val="24"/>
          <w:szCs w:val="24"/>
        </w:rPr>
        <w:t xml:space="preserve"> 0.03 mg/kg (</w:t>
      </w:r>
      <w:proofErr w:type="spellStart"/>
      <w:r w:rsidRPr="00E46266">
        <w:rPr>
          <w:rFonts w:ascii="Times New Roman" w:hAnsi="Times New Roman"/>
          <w:sz w:val="24"/>
          <w:szCs w:val="24"/>
        </w:rPr>
        <w:t>Temgesic</w:t>
      </w:r>
      <w:proofErr w:type="spellEnd"/>
      <w:r w:rsidRPr="00E46266">
        <w:rPr>
          <w:rFonts w:ascii="Times New Roman" w:hAnsi="Times New Roman"/>
          <w:sz w:val="24"/>
          <w:szCs w:val="24"/>
        </w:rPr>
        <w:t>; Schering-Plough) subcutaneously in a single 2.5 ml syringe.</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roofErr w:type="gramStart"/>
      <w:r w:rsidRPr="00E46266">
        <w:rPr>
          <w:rFonts w:ascii="Times New Roman" w:hAnsi="Times New Roman"/>
          <w:sz w:val="24"/>
          <w:szCs w:val="24"/>
        </w:rPr>
        <w:t xml:space="preserve">1.3.2) </w:t>
      </w:r>
      <w:r w:rsidRPr="00E46266">
        <w:rPr>
          <w:rFonts w:ascii="Times New Roman" w:hAnsi="Times New Roman"/>
          <w:sz w:val="24"/>
          <w:szCs w:val="24"/>
        </w:rPr>
        <w:tab/>
      </w:r>
      <w:r w:rsidRPr="00E46266">
        <w:rPr>
          <w:rFonts w:ascii="Times New Roman" w:hAnsi="Times New Roman"/>
          <w:i/>
          <w:sz w:val="24"/>
          <w:szCs w:val="24"/>
        </w:rPr>
        <w:t>Rabbit preparation.</w:t>
      </w:r>
      <w:proofErr w:type="gramEnd"/>
      <w:r w:rsidRPr="00E46266">
        <w:rPr>
          <w:rFonts w:ascii="Times New Roman" w:hAnsi="Times New Roman"/>
          <w:sz w:val="24"/>
          <w:szCs w:val="24"/>
        </w:rPr>
        <w:t xml:space="preserve"> Place the rabbit on a warming pad for the duration of the surgery. Remove hair from the abdominal surgical field and apply antiseptic </w:t>
      </w:r>
      <w:proofErr w:type="spellStart"/>
      <w:r w:rsidRPr="00E46266">
        <w:rPr>
          <w:rFonts w:ascii="Times New Roman" w:hAnsi="Times New Roman"/>
          <w:sz w:val="24"/>
          <w:szCs w:val="24"/>
        </w:rPr>
        <w:t>Povidone</w:t>
      </w:r>
      <w:proofErr w:type="spellEnd"/>
      <w:r w:rsidRPr="00E46266">
        <w:rPr>
          <w:rFonts w:ascii="Times New Roman" w:hAnsi="Times New Roman"/>
          <w:sz w:val="24"/>
          <w:szCs w:val="24"/>
        </w:rPr>
        <w:t>-iodine 7.5% (</w:t>
      </w:r>
      <w:proofErr w:type="spellStart"/>
      <w:r w:rsidRPr="00E46266">
        <w:rPr>
          <w:rFonts w:ascii="Times New Roman" w:hAnsi="Times New Roman"/>
          <w:sz w:val="24"/>
          <w:szCs w:val="24"/>
        </w:rPr>
        <w:t>Betadine</w:t>
      </w:r>
      <w:proofErr w:type="spellEnd"/>
      <w:r w:rsidRPr="00E46266">
        <w:rPr>
          <w:rFonts w:ascii="Times New Roman" w:hAnsi="Times New Roman"/>
          <w:sz w:val="24"/>
          <w:szCs w:val="24"/>
        </w:rPr>
        <w:t>, Purdue, Connecticut, USA). A complete aseptic protocol is then employed.</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1.3.3)</w:t>
      </w:r>
      <w:r w:rsidRPr="00E46266">
        <w:rPr>
          <w:rFonts w:ascii="Times New Roman" w:hAnsi="Times New Roman"/>
          <w:sz w:val="24"/>
          <w:szCs w:val="24"/>
        </w:rPr>
        <w:tab/>
      </w:r>
      <w:proofErr w:type="gramStart"/>
      <w:r w:rsidRPr="00E46266">
        <w:rPr>
          <w:rFonts w:ascii="Times New Roman" w:hAnsi="Times New Roman"/>
          <w:i/>
          <w:sz w:val="24"/>
          <w:szCs w:val="24"/>
        </w:rPr>
        <w:t>Abdominal</w:t>
      </w:r>
      <w:proofErr w:type="gramEnd"/>
      <w:r w:rsidRPr="00E46266">
        <w:rPr>
          <w:rFonts w:ascii="Times New Roman" w:hAnsi="Times New Roman"/>
          <w:i/>
          <w:sz w:val="24"/>
          <w:szCs w:val="24"/>
        </w:rPr>
        <w:t xml:space="preserve"> </w:t>
      </w:r>
      <w:proofErr w:type="spellStart"/>
      <w:r w:rsidRPr="00E46266">
        <w:rPr>
          <w:rFonts w:ascii="Times New Roman" w:hAnsi="Times New Roman"/>
          <w:i/>
          <w:sz w:val="24"/>
          <w:szCs w:val="24"/>
        </w:rPr>
        <w:t>laparotomy</w:t>
      </w:r>
      <w:proofErr w:type="spellEnd"/>
      <w:r w:rsidRPr="00E46266">
        <w:rPr>
          <w:rFonts w:ascii="Times New Roman" w:hAnsi="Times New Roman"/>
          <w:i/>
          <w:sz w:val="24"/>
          <w:szCs w:val="24"/>
        </w:rPr>
        <w:t xml:space="preserve">. </w:t>
      </w:r>
      <w:r w:rsidRPr="00E46266">
        <w:rPr>
          <w:rFonts w:ascii="Times New Roman" w:hAnsi="Times New Roman"/>
          <w:sz w:val="24"/>
          <w:szCs w:val="24"/>
        </w:rPr>
        <w:t xml:space="preserve">Infiltrate the incision site with local anesthetic (2 ml 1% </w:t>
      </w:r>
      <w:proofErr w:type="spellStart"/>
      <w:r w:rsidRPr="00E46266">
        <w:rPr>
          <w:rFonts w:ascii="Times New Roman" w:hAnsi="Times New Roman"/>
          <w:sz w:val="24"/>
          <w:szCs w:val="24"/>
        </w:rPr>
        <w:t>lidocaine</w:t>
      </w:r>
      <w:proofErr w:type="spellEnd"/>
      <w:r w:rsidRPr="00E46266">
        <w:rPr>
          <w:rFonts w:ascii="Times New Roman" w:hAnsi="Times New Roman"/>
          <w:sz w:val="24"/>
          <w:szCs w:val="24"/>
        </w:rPr>
        <w:t xml:space="preserve">, B Braun Medical, Belgium) subcutaneously. The incision site should be approximately 5 cm in length in the midline, in the lower 2/3 of the abdomen. Once the skin is opened, use a mixture of sharp and blunt dissection to expose the rectus sheath. Care must be taken to avoid the vascular maternal mammary glands located either side of the midline on entry (Figure 1A). Grasp the rectus sheath and peritoneum, tent to prevent inadvertent inclusion of abdominal contents, and carefully enter using sharp dissection (Figure 1B). </w:t>
      </w:r>
    </w:p>
    <w:p w:rsidR="002076B0" w:rsidRPr="00E46266" w:rsidRDefault="002076B0" w:rsidP="00474B5E">
      <w:pPr>
        <w:spacing w:line="240" w:lineRule="auto"/>
        <w:jc w:val="both"/>
        <w:rPr>
          <w:rFonts w:ascii="Times New Roman" w:hAnsi="Times New Roman"/>
          <w:sz w:val="24"/>
          <w:szCs w:val="24"/>
        </w:rPr>
      </w:pPr>
    </w:p>
    <w:p w:rsidR="00514C54" w:rsidRDefault="002076B0" w:rsidP="00474B5E">
      <w:pPr>
        <w:spacing w:line="240" w:lineRule="auto"/>
        <w:jc w:val="both"/>
        <w:rPr>
          <w:ins w:id="49" w:author="Ryan Hodges" w:date="2012-11-12T10:00:00Z"/>
          <w:rFonts w:ascii="Times New Roman" w:hAnsi="Times New Roman"/>
          <w:sz w:val="24"/>
          <w:szCs w:val="24"/>
        </w:rPr>
      </w:pPr>
      <w:r w:rsidRPr="00E46266">
        <w:rPr>
          <w:rFonts w:ascii="Times New Roman" w:hAnsi="Times New Roman"/>
          <w:sz w:val="24"/>
          <w:szCs w:val="24"/>
        </w:rPr>
        <w:t>1.3.4)</w:t>
      </w:r>
      <w:r w:rsidRPr="00E46266">
        <w:rPr>
          <w:rFonts w:ascii="Times New Roman" w:hAnsi="Times New Roman"/>
          <w:sz w:val="24"/>
          <w:szCs w:val="24"/>
        </w:rPr>
        <w:tab/>
      </w:r>
      <w:proofErr w:type="gramStart"/>
      <w:r w:rsidRPr="00E46266">
        <w:rPr>
          <w:rFonts w:ascii="Times New Roman" w:hAnsi="Times New Roman"/>
          <w:i/>
          <w:sz w:val="24"/>
          <w:szCs w:val="24"/>
        </w:rPr>
        <w:t>Uterine</w:t>
      </w:r>
      <w:proofErr w:type="gramEnd"/>
      <w:r w:rsidRPr="00E46266">
        <w:rPr>
          <w:rFonts w:ascii="Times New Roman" w:hAnsi="Times New Roman"/>
          <w:i/>
          <w:sz w:val="24"/>
          <w:szCs w:val="24"/>
        </w:rPr>
        <w:t xml:space="preserve"> exteriorization.</w:t>
      </w:r>
      <w:r w:rsidRPr="00E46266">
        <w:rPr>
          <w:rFonts w:ascii="Times New Roman" w:hAnsi="Times New Roman"/>
          <w:sz w:val="24"/>
          <w:szCs w:val="24"/>
        </w:rPr>
        <w:t xml:space="preserve"> Surround the surgical field with gauze drapes soaked in warmed saline. Carefully grasp and exteriorize both sides of the </w:t>
      </w:r>
      <w:proofErr w:type="spellStart"/>
      <w:r w:rsidRPr="00E46266">
        <w:rPr>
          <w:rFonts w:ascii="Times New Roman" w:hAnsi="Times New Roman"/>
          <w:sz w:val="24"/>
          <w:szCs w:val="24"/>
        </w:rPr>
        <w:t>bicornuate</w:t>
      </w:r>
      <w:proofErr w:type="spellEnd"/>
      <w:r w:rsidRPr="00E46266">
        <w:rPr>
          <w:rFonts w:ascii="Times New Roman" w:hAnsi="Times New Roman"/>
          <w:sz w:val="24"/>
          <w:szCs w:val="24"/>
        </w:rPr>
        <w:t xml:space="preserve"> uterus. Care must be taken not to place either the vaginal or ovarian end of each uterine horn under tension, as this may result in unwelcome bleeding, pain and uterine contractility. The assistant continuously irrigates the exposed uterus with warmed saline to prevent uterine contractions. Palpate and record the number of fetuses present in each horn. By convention, the fetus at the ovarian end is designated the first fetus. </w:t>
      </w:r>
      <w:ins w:id="50" w:author="Ryan Hodges" w:date="2012-11-12T09:59:00Z">
        <w:r w:rsidR="00514C54">
          <w:rPr>
            <w:rFonts w:ascii="Times New Roman" w:hAnsi="Times New Roman"/>
            <w:sz w:val="24"/>
            <w:szCs w:val="24"/>
          </w:rPr>
          <w:t>O</w:t>
        </w:r>
        <w:r w:rsidR="00514C54" w:rsidRPr="00E46266">
          <w:rPr>
            <w:rFonts w:ascii="Times New Roman" w:hAnsi="Times New Roman"/>
            <w:sz w:val="24"/>
            <w:szCs w:val="24"/>
          </w:rPr>
          <w:t xml:space="preserve">ne uterine horn </w:t>
        </w:r>
        <w:r w:rsidR="00514C54">
          <w:rPr>
            <w:rFonts w:ascii="Times New Roman" w:hAnsi="Times New Roman"/>
            <w:sz w:val="24"/>
            <w:szCs w:val="24"/>
          </w:rPr>
          <w:t xml:space="preserve">is </w:t>
        </w:r>
        <w:r w:rsidR="00514C54" w:rsidRPr="00E46266">
          <w:rPr>
            <w:rFonts w:ascii="Times New Roman" w:hAnsi="Times New Roman"/>
            <w:sz w:val="24"/>
            <w:szCs w:val="24"/>
          </w:rPr>
          <w:t xml:space="preserve">the case horn and the other </w:t>
        </w:r>
        <w:r w:rsidR="00514C54">
          <w:rPr>
            <w:rFonts w:ascii="Times New Roman" w:hAnsi="Times New Roman"/>
            <w:sz w:val="24"/>
            <w:szCs w:val="24"/>
          </w:rPr>
          <w:t xml:space="preserve">is </w:t>
        </w:r>
        <w:r w:rsidR="00514C54" w:rsidRPr="00E46266">
          <w:rPr>
            <w:rFonts w:ascii="Times New Roman" w:hAnsi="Times New Roman"/>
            <w:sz w:val="24"/>
            <w:szCs w:val="24"/>
          </w:rPr>
          <w:t>the control horn</w:t>
        </w:r>
        <w:r w:rsidR="00514C54">
          <w:rPr>
            <w:rFonts w:ascii="Times New Roman" w:hAnsi="Times New Roman"/>
            <w:sz w:val="24"/>
            <w:szCs w:val="24"/>
          </w:rPr>
          <w:t xml:space="preserve">. </w:t>
        </w:r>
      </w:ins>
      <w:ins w:id="51" w:author="Ryan Hodges" w:date="2012-11-12T09:58:00Z">
        <w:r w:rsidR="00514C54">
          <w:rPr>
            <w:rFonts w:ascii="Times New Roman" w:hAnsi="Times New Roman"/>
            <w:sz w:val="24"/>
            <w:szCs w:val="24"/>
          </w:rPr>
          <w:t>Identify the previously r</w:t>
        </w:r>
      </w:ins>
      <w:del w:id="52" w:author="Ryan Hodges" w:date="2012-11-12T09:58:00Z">
        <w:r w:rsidRPr="00E46266" w:rsidDel="00514C54">
          <w:rPr>
            <w:rFonts w:ascii="Times New Roman" w:hAnsi="Times New Roman"/>
            <w:sz w:val="24"/>
            <w:szCs w:val="24"/>
          </w:rPr>
          <w:delText>R</w:delText>
        </w:r>
      </w:del>
      <w:r w:rsidRPr="00E46266">
        <w:rPr>
          <w:rFonts w:ascii="Times New Roman" w:hAnsi="Times New Roman"/>
          <w:sz w:val="24"/>
          <w:szCs w:val="24"/>
        </w:rPr>
        <w:t>andomly allocate</w:t>
      </w:r>
      <w:ins w:id="53" w:author="Ryan Hodges" w:date="2012-11-12T09:58:00Z">
        <w:r w:rsidR="00514C54">
          <w:rPr>
            <w:rFonts w:ascii="Times New Roman" w:hAnsi="Times New Roman"/>
            <w:sz w:val="24"/>
            <w:szCs w:val="24"/>
          </w:rPr>
          <w:t>d</w:t>
        </w:r>
      </w:ins>
      <w:r w:rsidRPr="00E46266">
        <w:rPr>
          <w:rFonts w:ascii="Times New Roman" w:hAnsi="Times New Roman"/>
          <w:sz w:val="24"/>
          <w:szCs w:val="24"/>
        </w:rPr>
        <w:t xml:space="preserve"> </w:t>
      </w:r>
      <w:ins w:id="54" w:author="Ryan Hodges" w:date="2012-11-12T09:58:00Z">
        <w:r w:rsidR="00514C54">
          <w:rPr>
            <w:rFonts w:ascii="Times New Roman" w:hAnsi="Times New Roman"/>
            <w:sz w:val="24"/>
            <w:szCs w:val="24"/>
          </w:rPr>
          <w:t>case horn for IUGR induction</w:t>
        </w:r>
      </w:ins>
      <w:ins w:id="55" w:author="Ryan Hodges" w:date="2012-11-12T09:59:00Z">
        <w:r w:rsidR="00514C54">
          <w:rPr>
            <w:rFonts w:ascii="Times New Roman" w:hAnsi="Times New Roman"/>
            <w:sz w:val="24"/>
            <w:szCs w:val="24"/>
          </w:rPr>
          <w:t xml:space="preserve"> and then</w:t>
        </w:r>
      </w:ins>
      <w:ins w:id="56" w:author="Ryan Hodges" w:date="2012-11-12T10:00:00Z">
        <w:r w:rsidR="00514C54">
          <w:rPr>
            <w:rFonts w:ascii="Times New Roman" w:hAnsi="Times New Roman"/>
            <w:sz w:val="24"/>
            <w:szCs w:val="24"/>
          </w:rPr>
          <w:t xml:space="preserve"> replace the control horn back into the abdomen (</w:t>
        </w:r>
        <w:r w:rsidR="00514C54">
          <w:rPr>
            <w:rFonts w:ascii="Times New Roman" w:hAnsi="Times New Roman"/>
            <w:i/>
            <w:sz w:val="24"/>
            <w:szCs w:val="24"/>
          </w:rPr>
          <w:t>internal control fetuses</w:t>
        </w:r>
        <w:r w:rsidR="00514C54">
          <w:rPr>
            <w:rFonts w:ascii="Times New Roman" w:hAnsi="Times New Roman"/>
            <w:sz w:val="24"/>
            <w:szCs w:val="24"/>
          </w:rPr>
          <w:t>)</w:t>
        </w:r>
      </w:ins>
      <w:ins w:id="57" w:author="Ryan Hodges" w:date="2012-11-12T09:58:00Z">
        <w:r w:rsidR="00514C54">
          <w:rPr>
            <w:rFonts w:ascii="Times New Roman" w:hAnsi="Times New Roman"/>
            <w:sz w:val="24"/>
            <w:szCs w:val="24"/>
          </w:rPr>
          <w:t>.</w:t>
        </w:r>
      </w:ins>
      <w:del w:id="58" w:author="Ryan Hodges" w:date="2012-11-12T09:59:00Z">
        <w:r w:rsidRPr="00E46266" w:rsidDel="00514C54">
          <w:rPr>
            <w:rFonts w:ascii="Times New Roman" w:hAnsi="Times New Roman"/>
            <w:sz w:val="24"/>
            <w:szCs w:val="24"/>
          </w:rPr>
          <w:delText>one uterine horn the case horn and the other the control horn</w:delText>
        </w:r>
      </w:del>
      <w:ins w:id="59" w:author="Ryan Hodges" w:date="2012-11-12T09:59:00Z">
        <w:r w:rsidR="00514C54">
          <w:rPr>
            <w:rFonts w:ascii="Times New Roman" w:hAnsi="Times New Roman"/>
            <w:sz w:val="24"/>
            <w:szCs w:val="24"/>
          </w:rPr>
          <w:t xml:space="preserve"> </w:t>
        </w:r>
      </w:ins>
      <w:del w:id="60" w:author="Ryan Hodges" w:date="2012-11-12T09:59:00Z">
        <w:r w:rsidRPr="00E46266" w:rsidDel="00514C54">
          <w:rPr>
            <w:rFonts w:ascii="Times New Roman" w:hAnsi="Times New Roman"/>
            <w:sz w:val="24"/>
            <w:szCs w:val="24"/>
          </w:rPr>
          <w:delText>. R</w:delText>
        </w:r>
      </w:del>
    </w:p>
    <w:p w:rsidR="002076B0" w:rsidRPr="00E46266" w:rsidDel="00514C54" w:rsidRDefault="00514C54" w:rsidP="00474B5E">
      <w:pPr>
        <w:numPr>
          <w:ins w:id="61" w:author="Ryan Hodges" w:date="2012-11-12T10:00:00Z"/>
        </w:numPr>
        <w:spacing w:line="240" w:lineRule="auto"/>
        <w:jc w:val="both"/>
        <w:rPr>
          <w:del w:id="62" w:author="Ryan Hodges" w:date="2012-11-12T10:00:00Z"/>
          <w:rFonts w:ascii="Times New Roman" w:hAnsi="Times New Roman"/>
          <w:sz w:val="24"/>
          <w:szCs w:val="24"/>
        </w:rPr>
      </w:pPr>
      <w:ins w:id="63" w:author="Ryan Hodges" w:date="2012-11-12T10:00:00Z">
        <w:r w:rsidRPr="00E46266" w:rsidDel="00514C54">
          <w:rPr>
            <w:rFonts w:ascii="Times New Roman" w:hAnsi="Times New Roman"/>
            <w:sz w:val="24"/>
            <w:szCs w:val="24"/>
          </w:rPr>
          <w:t xml:space="preserve"> </w:t>
        </w:r>
      </w:ins>
      <w:del w:id="64" w:author="Ryan Hodges" w:date="2012-11-12T10:00:00Z">
        <w:r w:rsidR="002076B0" w:rsidRPr="00E46266" w:rsidDel="00514C54">
          <w:rPr>
            <w:rFonts w:ascii="Times New Roman" w:hAnsi="Times New Roman"/>
            <w:sz w:val="24"/>
            <w:szCs w:val="24"/>
          </w:rPr>
          <w:delText>eplace the control horn back into the abdomen (</w:delText>
        </w:r>
        <w:r w:rsidR="002076B0" w:rsidRPr="00E46266" w:rsidDel="00514C54">
          <w:rPr>
            <w:rFonts w:ascii="Times New Roman" w:hAnsi="Times New Roman"/>
            <w:i/>
            <w:sz w:val="24"/>
            <w:szCs w:val="24"/>
          </w:rPr>
          <w:delText>internal control fetuses</w:delText>
        </w:r>
        <w:r w:rsidR="002076B0" w:rsidRPr="00E46266" w:rsidDel="00514C54">
          <w:rPr>
            <w:rFonts w:ascii="Times New Roman" w:hAnsi="Times New Roman"/>
            <w:sz w:val="24"/>
            <w:szCs w:val="24"/>
          </w:rPr>
          <w:delText>).</w:delText>
        </w:r>
      </w:del>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1.3.5)</w:t>
      </w:r>
      <w:r w:rsidRPr="00E46266">
        <w:rPr>
          <w:rFonts w:ascii="Times New Roman" w:hAnsi="Times New Roman"/>
          <w:sz w:val="24"/>
          <w:szCs w:val="24"/>
        </w:rPr>
        <w:tab/>
      </w:r>
      <w:r w:rsidRPr="00E46266">
        <w:rPr>
          <w:rFonts w:ascii="Times New Roman" w:hAnsi="Times New Roman"/>
          <w:i/>
          <w:sz w:val="24"/>
          <w:szCs w:val="24"/>
        </w:rPr>
        <w:t>Surgically induced IUGR</w:t>
      </w:r>
      <w:r w:rsidRPr="00E46266">
        <w:rPr>
          <w:rFonts w:ascii="Times New Roman" w:hAnsi="Times New Roman"/>
          <w:sz w:val="24"/>
          <w:szCs w:val="24"/>
        </w:rPr>
        <w:t xml:space="preserve">. Identify the </w:t>
      </w:r>
      <w:proofErr w:type="spellStart"/>
      <w:r w:rsidRPr="00E46266">
        <w:rPr>
          <w:rFonts w:ascii="Times New Roman" w:hAnsi="Times New Roman"/>
          <w:sz w:val="24"/>
          <w:szCs w:val="24"/>
        </w:rPr>
        <w:t>uteroplacental</w:t>
      </w:r>
      <w:proofErr w:type="spellEnd"/>
      <w:r w:rsidRPr="00E46266">
        <w:rPr>
          <w:rFonts w:ascii="Times New Roman" w:hAnsi="Times New Roman"/>
          <w:sz w:val="24"/>
          <w:szCs w:val="24"/>
        </w:rPr>
        <w:t xml:space="preserve"> vessels to each gestational sac in the designated case horn (Figure 1C). Surgically </w:t>
      </w:r>
      <w:proofErr w:type="spellStart"/>
      <w:r w:rsidRPr="00E46266">
        <w:rPr>
          <w:rFonts w:ascii="Times New Roman" w:hAnsi="Times New Roman"/>
          <w:sz w:val="24"/>
          <w:szCs w:val="24"/>
        </w:rPr>
        <w:t>ligate</w:t>
      </w:r>
      <w:proofErr w:type="spellEnd"/>
      <w:r w:rsidRPr="00E46266">
        <w:rPr>
          <w:rFonts w:ascii="Times New Roman" w:hAnsi="Times New Roman"/>
          <w:sz w:val="24"/>
          <w:szCs w:val="24"/>
        </w:rPr>
        <w:t xml:space="preserve"> 40-50% of these vessels using a 5-0 </w:t>
      </w:r>
      <w:proofErr w:type="spellStart"/>
      <w:r w:rsidRPr="00E46266">
        <w:rPr>
          <w:rFonts w:ascii="Times New Roman" w:hAnsi="Times New Roman"/>
          <w:sz w:val="24"/>
          <w:szCs w:val="24"/>
        </w:rPr>
        <w:t>polyglactin</w:t>
      </w:r>
      <w:proofErr w:type="spellEnd"/>
      <w:r w:rsidRPr="00E46266">
        <w:rPr>
          <w:rFonts w:ascii="Times New Roman" w:hAnsi="Times New Roman"/>
          <w:sz w:val="24"/>
          <w:szCs w:val="24"/>
        </w:rPr>
        <w:t xml:space="preserve"> suture (Ethicon </w:t>
      </w:r>
      <w:proofErr w:type="spellStart"/>
      <w:r w:rsidRPr="00E46266">
        <w:rPr>
          <w:rFonts w:ascii="Times New Roman" w:hAnsi="Times New Roman"/>
          <w:sz w:val="24"/>
          <w:szCs w:val="24"/>
        </w:rPr>
        <w:t>Vicryl</w:t>
      </w:r>
      <w:proofErr w:type="spellEnd"/>
      <w:r w:rsidRPr="00E46266">
        <w:rPr>
          <w:rFonts w:ascii="Times New Roman" w:hAnsi="Times New Roman"/>
          <w:sz w:val="24"/>
          <w:szCs w:val="24"/>
        </w:rPr>
        <w:t xml:space="preserve">, Johnson and Johnson Medical, USA) (Figure 1D-E). In practice, there are often three vascular bundles supplying each gestational sac. In this case, the largest vascular bundle is </w:t>
      </w:r>
      <w:proofErr w:type="spellStart"/>
      <w:r w:rsidRPr="00E46266">
        <w:rPr>
          <w:rFonts w:ascii="Times New Roman" w:hAnsi="Times New Roman"/>
          <w:sz w:val="24"/>
          <w:szCs w:val="24"/>
        </w:rPr>
        <w:t>ligated</w:t>
      </w:r>
      <w:proofErr w:type="spellEnd"/>
      <w:r w:rsidRPr="00E46266">
        <w:rPr>
          <w:rFonts w:ascii="Times New Roman" w:hAnsi="Times New Roman"/>
          <w:sz w:val="24"/>
          <w:szCs w:val="24"/>
        </w:rPr>
        <w:t>. Once complete, the uterus is again irrigated with warmed saline and carefully returned to the abdomen.</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1.3.6)</w:t>
      </w:r>
      <w:r w:rsidRPr="00E46266">
        <w:rPr>
          <w:rFonts w:ascii="Times New Roman" w:hAnsi="Times New Roman"/>
          <w:sz w:val="24"/>
          <w:szCs w:val="24"/>
        </w:rPr>
        <w:tab/>
      </w:r>
      <w:proofErr w:type="gramStart"/>
      <w:r w:rsidRPr="00E46266">
        <w:rPr>
          <w:rFonts w:ascii="Times New Roman" w:hAnsi="Times New Roman"/>
          <w:i/>
          <w:sz w:val="24"/>
          <w:szCs w:val="24"/>
        </w:rPr>
        <w:t>Abdominal</w:t>
      </w:r>
      <w:proofErr w:type="gramEnd"/>
      <w:r w:rsidRPr="00E46266">
        <w:rPr>
          <w:rFonts w:ascii="Times New Roman" w:hAnsi="Times New Roman"/>
          <w:i/>
          <w:sz w:val="24"/>
          <w:szCs w:val="24"/>
        </w:rPr>
        <w:t xml:space="preserve"> closure.</w:t>
      </w:r>
      <w:r w:rsidRPr="00E46266">
        <w:rPr>
          <w:rFonts w:ascii="Times New Roman" w:hAnsi="Times New Roman"/>
          <w:sz w:val="24"/>
          <w:szCs w:val="24"/>
        </w:rPr>
        <w:t xml:space="preserve"> Close the abdomen in two layers using a continuous running </w:t>
      </w:r>
      <w:proofErr w:type="gramStart"/>
      <w:r w:rsidRPr="00E46266">
        <w:rPr>
          <w:rFonts w:ascii="Times New Roman" w:hAnsi="Times New Roman"/>
          <w:sz w:val="24"/>
          <w:szCs w:val="24"/>
        </w:rPr>
        <w:t xml:space="preserve">2-0 </w:t>
      </w:r>
      <w:proofErr w:type="spellStart"/>
      <w:r w:rsidRPr="00E46266">
        <w:rPr>
          <w:rFonts w:ascii="Times New Roman" w:hAnsi="Times New Roman"/>
          <w:sz w:val="24"/>
          <w:szCs w:val="24"/>
        </w:rPr>
        <w:t>polyglactin</w:t>
      </w:r>
      <w:proofErr w:type="spellEnd"/>
      <w:r w:rsidRPr="00E46266">
        <w:rPr>
          <w:rFonts w:ascii="Times New Roman" w:hAnsi="Times New Roman"/>
          <w:sz w:val="24"/>
          <w:szCs w:val="24"/>
        </w:rPr>
        <w:t xml:space="preserve"> suture</w:t>
      </w:r>
      <w:proofErr w:type="gramEnd"/>
      <w:r w:rsidRPr="00E46266">
        <w:rPr>
          <w:rFonts w:ascii="Times New Roman" w:hAnsi="Times New Roman"/>
          <w:sz w:val="24"/>
          <w:szCs w:val="24"/>
        </w:rPr>
        <w:t xml:space="preserve"> (Ethicon </w:t>
      </w:r>
      <w:proofErr w:type="spellStart"/>
      <w:r w:rsidRPr="00E46266">
        <w:rPr>
          <w:rFonts w:ascii="Times New Roman" w:hAnsi="Times New Roman"/>
          <w:sz w:val="24"/>
          <w:szCs w:val="24"/>
        </w:rPr>
        <w:t>Vicryl</w:t>
      </w:r>
      <w:proofErr w:type="spellEnd"/>
      <w:r w:rsidRPr="00E46266">
        <w:rPr>
          <w:rFonts w:ascii="Times New Roman" w:hAnsi="Times New Roman"/>
          <w:sz w:val="24"/>
          <w:szCs w:val="24"/>
        </w:rPr>
        <w:t xml:space="preserve">, Johnson and Johnson Medical, USA). Close the skin with </w:t>
      </w:r>
      <w:proofErr w:type="spellStart"/>
      <w:r w:rsidRPr="00E46266">
        <w:rPr>
          <w:rFonts w:ascii="Times New Roman" w:hAnsi="Times New Roman"/>
          <w:sz w:val="24"/>
          <w:szCs w:val="24"/>
        </w:rPr>
        <w:t>subcuticular</w:t>
      </w:r>
      <w:proofErr w:type="spellEnd"/>
      <w:r w:rsidRPr="00E46266">
        <w:rPr>
          <w:rFonts w:ascii="Times New Roman" w:hAnsi="Times New Roman"/>
          <w:sz w:val="24"/>
          <w:szCs w:val="24"/>
        </w:rPr>
        <w:t xml:space="preserve"> 3-0 </w:t>
      </w:r>
      <w:proofErr w:type="spellStart"/>
      <w:r w:rsidRPr="00E46266">
        <w:rPr>
          <w:rFonts w:ascii="Times New Roman" w:hAnsi="Times New Roman"/>
          <w:sz w:val="24"/>
          <w:szCs w:val="24"/>
        </w:rPr>
        <w:t>polyglactin</w:t>
      </w:r>
      <w:proofErr w:type="spellEnd"/>
      <w:r w:rsidRPr="00E46266">
        <w:rPr>
          <w:rFonts w:ascii="Times New Roman" w:hAnsi="Times New Roman"/>
          <w:sz w:val="24"/>
          <w:szCs w:val="24"/>
        </w:rPr>
        <w:t xml:space="preserve"> suture (Ethicon </w:t>
      </w:r>
      <w:proofErr w:type="spellStart"/>
      <w:r w:rsidRPr="00E46266">
        <w:rPr>
          <w:rFonts w:ascii="Times New Roman" w:hAnsi="Times New Roman"/>
          <w:sz w:val="24"/>
          <w:szCs w:val="24"/>
        </w:rPr>
        <w:t>Vicryl</w:t>
      </w:r>
      <w:proofErr w:type="spellEnd"/>
      <w:r w:rsidRPr="00E46266">
        <w:rPr>
          <w:rFonts w:ascii="Times New Roman" w:hAnsi="Times New Roman"/>
          <w:sz w:val="24"/>
          <w:szCs w:val="24"/>
        </w:rPr>
        <w:t xml:space="preserve">, Johnson and Johnson Medical, USA). Spray </w:t>
      </w:r>
      <w:del w:id="65" w:author="Ryan Hodges" w:date="2012-11-12T09:48:00Z">
        <w:r w:rsidRPr="00E46266" w:rsidDel="001B3B1A">
          <w:rPr>
            <w:rFonts w:ascii="Times New Roman" w:hAnsi="Times New Roman"/>
            <w:sz w:val="24"/>
            <w:szCs w:val="24"/>
          </w:rPr>
          <w:delText>aluminium</w:delText>
        </w:r>
      </w:del>
      <w:ins w:id="66" w:author="Ryan Hodges" w:date="2012-11-12T09:48:00Z">
        <w:r w:rsidR="001B3B1A" w:rsidRPr="00E46266">
          <w:rPr>
            <w:rFonts w:ascii="Times New Roman" w:hAnsi="Times New Roman"/>
            <w:sz w:val="24"/>
            <w:szCs w:val="24"/>
          </w:rPr>
          <w:t>aluminum</w:t>
        </w:r>
      </w:ins>
      <w:r w:rsidRPr="00E46266">
        <w:rPr>
          <w:rFonts w:ascii="Times New Roman" w:hAnsi="Times New Roman"/>
          <w:sz w:val="24"/>
          <w:szCs w:val="24"/>
        </w:rPr>
        <w:t xml:space="preserve"> aerosol onto the wound to prevent the rabbit from later interfering with the sutures.</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roofErr w:type="gramStart"/>
      <w:r w:rsidRPr="00E46266">
        <w:rPr>
          <w:rFonts w:ascii="Times New Roman" w:hAnsi="Times New Roman"/>
          <w:sz w:val="24"/>
          <w:szCs w:val="24"/>
        </w:rPr>
        <w:t>1.3.7)</w:t>
      </w:r>
      <w:r w:rsidRPr="00E46266">
        <w:rPr>
          <w:rFonts w:ascii="Times New Roman" w:hAnsi="Times New Roman"/>
          <w:sz w:val="24"/>
          <w:szCs w:val="24"/>
        </w:rPr>
        <w:tab/>
      </w:r>
      <w:r w:rsidRPr="00E46266">
        <w:rPr>
          <w:rFonts w:ascii="Times New Roman" w:hAnsi="Times New Roman"/>
          <w:i/>
          <w:sz w:val="24"/>
          <w:szCs w:val="24"/>
        </w:rPr>
        <w:t>Recovery.</w:t>
      </w:r>
      <w:proofErr w:type="gramEnd"/>
      <w:r w:rsidRPr="00E46266">
        <w:rPr>
          <w:rFonts w:ascii="Times New Roman" w:hAnsi="Times New Roman"/>
          <w:i/>
          <w:sz w:val="24"/>
          <w:szCs w:val="24"/>
        </w:rPr>
        <w:t xml:space="preserve"> </w:t>
      </w:r>
      <w:r w:rsidRPr="00E46266">
        <w:rPr>
          <w:rFonts w:ascii="Times New Roman" w:hAnsi="Times New Roman"/>
          <w:sz w:val="24"/>
          <w:szCs w:val="24"/>
        </w:rPr>
        <w:t xml:space="preserve">Cease anesthesia and closely observe recovery of respiration. The rabbit is then housed as described above with access to food and water </w:t>
      </w:r>
      <w:r w:rsidRPr="00E46266">
        <w:rPr>
          <w:rFonts w:ascii="Times New Roman" w:hAnsi="Times New Roman"/>
          <w:i/>
          <w:sz w:val="24"/>
          <w:szCs w:val="24"/>
        </w:rPr>
        <w:t xml:space="preserve">ad </w:t>
      </w:r>
      <w:proofErr w:type="spellStart"/>
      <w:r w:rsidRPr="00E46266">
        <w:rPr>
          <w:rFonts w:ascii="Times New Roman" w:hAnsi="Times New Roman"/>
          <w:i/>
          <w:sz w:val="24"/>
          <w:szCs w:val="24"/>
        </w:rPr>
        <w:t>libitum</w:t>
      </w:r>
      <w:proofErr w:type="spellEnd"/>
      <w:r w:rsidRPr="00E46266">
        <w:rPr>
          <w:rFonts w:ascii="Times New Roman" w:hAnsi="Times New Roman"/>
          <w:sz w:val="24"/>
          <w:szCs w:val="24"/>
        </w:rPr>
        <w:t xml:space="preserve"> and observed daily.</w:t>
      </w:r>
    </w:p>
    <w:p w:rsidR="002076B0" w:rsidRPr="00E46266" w:rsidRDefault="002076B0" w:rsidP="00474B5E">
      <w:pPr>
        <w:spacing w:line="240" w:lineRule="auto"/>
        <w:ind w:left="720"/>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b/>
          <w:sz w:val="24"/>
          <w:szCs w:val="24"/>
        </w:rPr>
      </w:pPr>
      <w:r w:rsidRPr="00E46266">
        <w:rPr>
          <w:rFonts w:ascii="Times New Roman" w:hAnsi="Times New Roman"/>
          <w:b/>
          <w:sz w:val="24"/>
          <w:szCs w:val="24"/>
        </w:rPr>
        <w:t>2.) Performing fetal echocardiography and pulsed-wave Doppler ultrasound</w:t>
      </w: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2.1.) </w:t>
      </w:r>
      <w:proofErr w:type="gramStart"/>
      <w:r w:rsidRPr="00E46266">
        <w:rPr>
          <w:rFonts w:ascii="Times New Roman" w:hAnsi="Times New Roman"/>
          <w:sz w:val="24"/>
          <w:szCs w:val="24"/>
        </w:rPr>
        <w:t>The</w:t>
      </w:r>
      <w:proofErr w:type="gramEnd"/>
      <w:r w:rsidRPr="00E46266">
        <w:rPr>
          <w:rFonts w:ascii="Times New Roman" w:hAnsi="Times New Roman"/>
          <w:sz w:val="24"/>
          <w:szCs w:val="24"/>
        </w:rPr>
        <w:t xml:space="preserve"> same rabbit is then transferred at GA 30 days for </w:t>
      </w:r>
      <w:proofErr w:type="spellStart"/>
      <w:r w:rsidRPr="00E46266">
        <w:rPr>
          <w:rFonts w:ascii="Times New Roman" w:hAnsi="Times New Roman"/>
          <w:sz w:val="24"/>
          <w:szCs w:val="24"/>
        </w:rPr>
        <w:t>echocardiographic</w:t>
      </w:r>
      <w:proofErr w:type="spellEnd"/>
      <w:r w:rsidRPr="00E46266">
        <w:rPr>
          <w:rFonts w:ascii="Times New Roman" w:hAnsi="Times New Roman"/>
          <w:sz w:val="24"/>
          <w:szCs w:val="24"/>
        </w:rPr>
        <w:t xml:space="preserve"> and ultrasound evaluation. The rabbit is placed on a warming pad for the duration of the examination. </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roofErr w:type="gramStart"/>
      <w:r w:rsidRPr="00E46266">
        <w:rPr>
          <w:rFonts w:ascii="Times New Roman" w:hAnsi="Times New Roman"/>
          <w:sz w:val="24"/>
          <w:szCs w:val="24"/>
        </w:rPr>
        <w:t xml:space="preserve">2.2.) </w:t>
      </w:r>
      <w:r w:rsidRPr="00E46266">
        <w:rPr>
          <w:rFonts w:ascii="Times New Roman" w:hAnsi="Times New Roman"/>
          <w:i/>
          <w:sz w:val="24"/>
          <w:szCs w:val="24"/>
        </w:rPr>
        <w:t>Anesthesia Procedure.</w:t>
      </w:r>
      <w:proofErr w:type="gramEnd"/>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2.2.1)</w:t>
      </w:r>
      <w:r w:rsidRPr="00E46266">
        <w:rPr>
          <w:rFonts w:ascii="Times New Roman" w:hAnsi="Times New Roman"/>
          <w:sz w:val="24"/>
          <w:szCs w:val="24"/>
        </w:rPr>
        <w:tab/>
        <w:t xml:space="preserve">Induction anesthesia is achieved by administering </w:t>
      </w:r>
      <w:proofErr w:type="spellStart"/>
      <w:r w:rsidRPr="00E46266">
        <w:rPr>
          <w:rFonts w:ascii="Times New Roman" w:hAnsi="Times New Roman"/>
          <w:sz w:val="24"/>
          <w:szCs w:val="24"/>
        </w:rPr>
        <w:t>ketamine</w:t>
      </w:r>
      <w:proofErr w:type="spellEnd"/>
      <w:r w:rsidRPr="00E46266">
        <w:rPr>
          <w:rFonts w:ascii="Times New Roman" w:hAnsi="Times New Roman"/>
          <w:sz w:val="24"/>
          <w:szCs w:val="24"/>
        </w:rPr>
        <w:t xml:space="preserve"> 35 mg/kg (</w:t>
      </w:r>
      <w:proofErr w:type="spellStart"/>
      <w:r w:rsidRPr="00E46266">
        <w:rPr>
          <w:rFonts w:ascii="Times New Roman" w:hAnsi="Times New Roman"/>
          <w:sz w:val="24"/>
          <w:szCs w:val="24"/>
        </w:rPr>
        <w:t>Ceva</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Sante</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Animale</w:t>
      </w:r>
      <w:proofErr w:type="spellEnd"/>
      <w:r w:rsidRPr="00E46266">
        <w:rPr>
          <w:rFonts w:ascii="Times New Roman" w:hAnsi="Times New Roman"/>
          <w:sz w:val="24"/>
          <w:szCs w:val="24"/>
        </w:rPr>
        <w:t xml:space="preserve">, Brussels, Belgium) and </w:t>
      </w:r>
      <w:proofErr w:type="spellStart"/>
      <w:r w:rsidRPr="00E46266">
        <w:rPr>
          <w:rFonts w:ascii="Times New Roman" w:hAnsi="Times New Roman"/>
          <w:sz w:val="24"/>
          <w:szCs w:val="24"/>
        </w:rPr>
        <w:t>xylazine</w:t>
      </w:r>
      <w:proofErr w:type="spellEnd"/>
      <w:r w:rsidRPr="00E46266">
        <w:rPr>
          <w:rFonts w:ascii="Times New Roman" w:hAnsi="Times New Roman"/>
          <w:sz w:val="24"/>
          <w:szCs w:val="24"/>
        </w:rPr>
        <w:t xml:space="preserve"> 5 mg/kg (</w:t>
      </w:r>
      <w:proofErr w:type="spellStart"/>
      <w:r w:rsidRPr="00E46266">
        <w:rPr>
          <w:rFonts w:ascii="Times New Roman" w:hAnsi="Times New Roman"/>
          <w:sz w:val="24"/>
          <w:szCs w:val="24"/>
        </w:rPr>
        <w:t>Ceva</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Sante</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Animale</w:t>
      </w:r>
      <w:proofErr w:type="spellEnd"/>
      <w:r w:rsidRPr="00E46266">
        <w:rPr>
          <w:rFonts w:ascii="Times New Roman" w:hAnsi="Times New Roman"/>
          <w:sz w:val="24"/>
          <w:szCs w:val="24"/>
        </w:rPr>
        <w:t xml:space="preserve">, Brussels, Belgium) intramuscularly. Once sedate, obtain intravenous access using a 24 Gauge </w:t>
      </w:r>
      <w:proofErr w:type="spellStart"/>
      <w:r w:rsidRPr="00E46266">
        <w:rPr>
          <w:rFonts w:ascii="Times New Roman" w:hAnsi="Times New Roman"/>
          <w:sz w:val="24"/>
          <w:szCs w:val="24"/>
        </w:rPr>
        <w:t>cannula</w:t>
      </w:r>
      <w:proofErr w:type="spellEnd"/>
      <w:r w:rsidRPr="00E46266">
        <w:rPr>
          <w:rFonts w:ascii="Times New Roman" w:hAnsi="Times New Roman"/>
          <w:sz w:val="24"/>
          <w:szCs w:val="24"/>
        </w:rPr>
        <w:t xml:space="preserve"> (BD </w:t>
      </w:r>
      <w:proofErr w:type="spellStart"/>
      <w:r w:rsidRPr="00E46266">
        <w:rPr>
          <w:rFonts w:ascii="Times New Roman" w:hAnsi="Times New Roman"/>
          <w:sz w:val="24"/>
          <w:szCs w:val="24"/>
        </w:rPr>
        <w:t>Insyte</w:t>
      </w:r>
      <w:proofErr w:type="spellEnd"/>
      <w:r w:rsidRPr="00E46266">
        <w:rPr>
          <w:rFonts w:ascii="Times New Roman" w:hAnsi="Times New Roman"/>
          <w:sz w:val="24"/>
          <w:szCs w:val="24"/>
        </w:rPr>
        <w:t xml:space="preserve">-W, Becton Dickinson Infusion Therapy Systems, Utah, USA) inserted into a peripheral auricular vein. </w:t>
      </w: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2.2.2)</w:t>
      </w:r>
      <w:r w:rsidRPr="00E46266">
        <w:rPr>
          <w:rFonts w:ascii="Times New Roman" w:hAnsi="Times New Roman"/>
          <w:sz w:val="24"/>
          <w:szCs w:val="24"/>
        </w:rPr>
        <w:tab/>
        <w:t xml:space="preserve">Maintain anesthesia with a continuous infusion of </w:t>
      </w:r>
      <w:proofErr w:type="spellStart"/>
      <w:r w:rsidRPr="00E46266">
        <w:rPr>
          <w:rFonts w:ascii="Times New Roman" w:hAnsi="Times New Roman"/>
          <w:sz w:val="24"/>
          <w:szCs w:val="24"/>
        </w:rPr>
        <w:t>ketamine</w:t>
      </w:r>
      <w:proofErr w:type="spellEnd"/>
      <w:r w:rsidRPr="00E46266">
        <w:rPr>
          <w:rFonts w:ascii="Times New Roman" w:hAnsi="Times New Roman"/>
          <w:sz w:val="24"/>
          <w:szCs w:val="24"/>
        </w:rPr>
        <w:t xml:space="preserve"> and </w:t>
      </w:r>
      <w:proofErr w:type="spellStart"/>
      <w:r w:rsidRPr="00E46266">
        <w:rPr>
          <w:rFonts w:ascii="Times New Roman" w:hAnsi="Times New Roman"/>
          <w:sz w:val="24"/>
          <w:szCs w:val="24"/>
        </w:rPr>
        <w:t>xylazine</w:t>
      </w:r>
      <w:proofErr w:type="spellEnd"/>
      <w:r w:rsidRPr="00E46266">
        <w:rPr>
          <w:rFonts w:ascii="Times New Roman" w:hAnsi="Times New Roman"/>
          <w:sz w:val="24"/>
          <w:szCs w:val="24"/>
        </w:rPr>
        <w:t xml:space="preserve">: 2 ml </w:t>
      </w:r>
      <w:proofErr w:type="spellStart"/>
      <w:r w:rsidRPr="00E46266">
        <w:rPr>
          <w:rFonts w:ascii="Times New Roman" w:hAnsi="Times New Roman"/>
          <w:sz w:val="24"/>
          <w:szCs w:val="24"/>
        </w:rPr>
        <w:t>ketamine</w:t>
      </w:r>
      <w:proofErr w:type="spellEnd"/>
      <w:r w:rsidRPr="00E46266">
        <w:rPr>
          <w:rFonts w:ascii="Times New Roman" w:hAnsi="Times New Roman"/>
          <w:sz w:val="24"/>
          <w:szCs w:val="24"/>
        </w:rPr>
        <w:t xml:space="preserve"> (100 mg/ml) and 1.5 ml </w:t>
      </w:r>
      <w:proofErr w:type="spellStart"/>
      <w:r w:rsidRPr="00E46266">
        <w:rPr>
          <w:rFonts w:ascii="Times New Roman" w:hAnsi="Times New Roman"/>
          <w:sz w:val="24"/>
          <w:szCs w:val="24"/>
        </w:rPr>
        <w:t>xylazine</w:t>
      </w:r>
      <w:proofErr w:type="spellEnd"/>
      <w:r w:rsidRPr="00E46266">
        <w:rPr>
          <w:rFonts w:ascii="Times New Roman" w:hAnsi="Times New Roman"/>
          <w:sz w:val="24"/>
          <w:szCs w:val="24"/>
        </w:rPr>
        <w:t xml:space="preserve"> (20 mg/ml) to 46.5 ml of normal saline, then infused via a syringe pump at 40 ml/hr. Secure a three-way-tap and attach a 5ml syringe of rescue anesthesia: 2 ml </w:t>
      </w:r>
      <w:proofErr w:type="spellStart"/>
      <w:r w:rsidRPr="00E46266">
        <w:rPr>
          <w:rFonts w:ascii="Times New Roman" w:hAnsi="Times New Roman"/>
          <w:sz w:val="24"/>
          <w:szCs w:val="24"/>
        </w:rPr>
        <w:t>ketamine</w:t>
      </w:r>
      <w:proofErr w:type="spellEnd"/>
      <w:r w:rsidRPr="00E46266">
        <w:rPr>
          <w:rFonts w:ascii="Times New Roman" w:hAnsi="Times New Roman"/>
          <w:sz w:val="24"/>
          <w:szCs w:val="24"/>
        </w:rPr>
        <w:t xml:space="preserve"> (100 mg/ml) and 1.5 ml </w:t>
      </w:r>
      <w:proofErr w:type="spellStart"/>
      <w:r w:rsidRPr="00E46266">
        <w:rPr>
          <w:rFonts w:ascii="Times New Roman" w:hAnsi="Times New Roman"/>
          <w:sz w:val="24"/>
          <w:szCs w:val="24"/>
        </w:rPr>
        <w:t>xylazine</w:t>
      </w:r>
      <w:proofErr w:type="spellEnd"/>
      <w:r w:rsidRPr="00E46266">
        <w:rPr>
          <w:rFonts w:ascii="Times New Roman" w:hAnsi="Times New Roman"/>
          <w:sz w:val="24"/>
          <w:szCs w:val="24"/>
        </w:rPr>
        <w:t xml:space="preserve"> (20 mg/ml). Boluses of 0.5 ml rescue anesthesia are rarely required. Administer analgesic </w:t>
      </w:r>
      <w:proofErr w:type="spellStart"/>
      <w:r w:rsidRPr="00E46266">
        <w:rPr>
          <w:rFonts w:ascii="Times New Roman" w:hAnsi="Times New Roman"/>
          <w:sz w:val="24"/>
          <w:szCs w:val="24"/>
        </w:rPr>
        <w:t>buprenorphine</w:t>
      </w:r>
      <w:proofErr w:type="spellEnd"/>
      <w:r w:rsidRPr="00E46266">
        <w:rPr>
          <w:rFonts w:ascii="Times New Roman" w:hAnsi="Times New Roman"/>
          <w:sz w:val="24"/>
          <w:szCs w:val="24"/>
        </w:rPr>
        <w:t xml:space="preserve"> 0.03 mg/kg (</w:t>
      </w:r>
      <w:proofErr w:type="spellStart"/>
      <w:r w:rsidRPr="00E46266">
        <w:rPr>
          <w:rFonts w:ascii="Times New Roman" w:hAnsi="Times New Roman"/>
          <w:sz w:val="24"/>
          <w:szCs w:val="24"/>
        </w:rPr>
        <w:t>Temgesic</w:t>
      </w:r>
      <w:proofErr w:type="spellEnd"/>
      <w:r w:rsidRPr="00E46266">
        <w:rPr>
          <w:rFonts w:ascii="Times New Roman" w:hAnsi="Times New Roman"/>
          <w:sz w:val="24"/>
          <w:szCs w:val="24"/>
        </w:rPr>
        <w:t>; Schering-Plough) subcutaneously</w:t>
      </w:r>
      <w:r w:rsidRPr="00E46266">
        <w:rPr>
          <w:rFonts w:ascii="Times New Roman" w:hAnsi="Times New Roman"/>
          <w:b/>
          <w:sz w:val="24"/>
          <w:szCs w:val="24"/>
        </w:rPr>
        <w:t xml:space="preserve"> </w:t>
      </w:r>
      <w:r w:rsidRPr="00E46266">
        <w:rPr>
          <w:rFonts w:ascii="Times New Roman" w:hAnsi="Times New Roman"/>
          <w:sz w:val="24"/>
          <w:szCs w:val="24"/>
        </w:rPr>
        <w:t xml:space="preserve">prior to surgery. Oxygen 2L/min is applied by mask. </w:t>
      </w:r>
      <w:ins w:id="67" w:author="Ryan Hodges" w:date="2012-11-12T09:40:00Z">
        <w:r w:rsidR="00C53D80">
          <w:rPr>
            <w:rFonts w:ascii="Times New Roman" w:hAnsi="Times New Roman"/>
            <w:sz w:val="24"/>
            <w:szCs w:val="24"/>
          </w:rPr>
          <w:t xml:space="preserve">Place a pulse </w:t>
        </w:r>
        <w:proofErr w:type="spellStart"/>
        <w:r w:rsidR="00C53D80">
          <w:rPr>
            <w:rFonts w:ascii="Times New Roman" w:hAnsi="Times New Roman"/>
            <w:sz w:val="24"/>
            <w:szCs w:val="24"/>
          </w:rPr>
          <w:t>oximeter</w:t>
        </w:r>
        <w:proofErr w:type="spellEnd"/>
        <w:r w:rsidR="00C53D80">
          <w:rPr>
            <w:rFonts w:ascii="Times New Roman" w:hAnsi="Times New Roman"/>
            <w:sz w:val="24"/>
            <w:szCs w:val="24"/>
          </w:rPr>
          <w:t xml:space="preserve"> </w:t>
        </w:r>
      </w:ins>
      <w:ins w:id="68" w:author="Ryan Hodges" w:date="2012-11-14T20:19:00Z">
        <w:r w:rsidR="00A57981">
          <w:rPr>
            <w:rFonts w:ascii="Times New Roman" w:hAnsi="Times New Roman"/>
            <w:sz w:val="24"/>
            <w:szCs w:val="24"/>
          </w:rPr>
          <w:t>(</w:t>
        </w:r>
        <w:proofErr w:type="spellStart"/>
        <w:r w:rsidR="00A57981">
          <w:rPr>
            <w:rFonts w:ascii="Times New Roman" w:hAnsi="Times New Roman"/>
            <w:sz w:val="24"/>
            <w:szCs w:val="24"/>
          </w:rPr>
          <w:t>Nellcor</w:t>
        </w:r>
        <w:proofErr w:type="spellEnd"/>
        <w:r w:rsidR="00A57981">
          <w:rPr>
            <w:rFonts w:ascii="Times New Roman" w:hAnsi="Times New Roman"/>
            <w:sz w:val="24"/>
            <w:szCs w:val="24"/>
          </w:rPr>
          <w:t xml:space="preserve"> N-20, </w:t>
        </w:r>
        <w:proofErr w:type="spellStart"/>
        <w:r w:rsidR="00A57981">
          <w:rPr>
            <w:rFonts w:ascii="Times New Roman" w:hAnsi="Times New Roman"/>
            <w:sz w:val="24"/>
            <w:szCs w:val="24"/>
          </w:rPr>
          <w:t>Covidien</w:t>
        </w:r>
        <w:proofErr w:type="spellEnd"/>
        <w:r w:rsidR="00A57981">
          <w:rPr>
            <w:rFonts w:ascii="Times New Roman" w:hAnsi="Times New Roman"/>
            <w:sz w:val="24"/>
            <w:szCs w:val="24"/>
          </w:rPr>
          <w:t xml:space="preserve">, Ireland) </w:t>
        </w:r>
      </w:ins>
      <w:ins w:id="69" w:author="Ryan Hodges" w:date="2012-11-12T09:40:00Z">
        <w:r w:rsidR="00C53D80">
          <w:rPr>
            <w:rFonts w:ascii="Times New Roman" w:hAnsi="Times New Roman"/>
            <w:sz w:val="24"/>
            <w:szCs w:val="24"/>
          </w:rPr>
          <w:t>on the maternal second and third toe to continuously monitor heart rate and arterial oxygen saturation.</w:t>
        </w:r>
      </w:ins>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2.3.) </w:t>
      </w:r>
      <w:proofErr w:type="gramStart"/>
      <w:r w:rsidRPr="00E46266">
        <w:rPr>
          <w:rFonts w:ascii="Times New Roman" w:hAnsi="Times New Roman"/>
          <w:i/>
          <w:sz w:val="24"/>
          <w:szCs w:val="24"/>
        </w:rPr>
        <w:t>Abdominal</w:t>
      </w:r>
      <w:proofErr w:type="gramEnd"/>
      <w:r w:rsidRPr="00E46266">
        <w:rPr>
          <w:rFonts w:ascii="Times New Roman" w:hAnsi="Times New Roman"/>
          <w:i/>
          <w:sz w:val="24"/>
          <w:szCs w:val="24"/>
        </w:rPr>
        <w:t xml:space="preserve"> </w:t>
      </w:r>
      <w:proofErr w:type="spellStart"/>
      <w:r w:rsidRPr="00E46266">
        <w:rPr>
          <w:rFonts w:ascii="Times New Roman" w:hAnsi="Times New Roman"/>
          <w:i/>
          <w:sz w:val="24"/>
          <w:szCs w:val="24"/>
        </w:rPr>
        <w:t>laparotomy</w:t>
      </w:r>
      <w:proofErr w:type="spellEnd"/>
      <w:r w:rsidRPr="00E46266">
        <w:rPr>
          <w:rFonts w:ascii="Times New Roman" w:hAnsi="Times New Roman"/>
          <w:i/>
          <w:sz w:val="24"/>
          <w:szCs w:val="24"/>
        </w:rPr>
        <w:t xml:space="preserve"> and uterine exteriorization.</w:t>
      </w:r>
      <w:r w:rsidRPr="00E46266">
        <w:rPr>
          <w:rFonts w:ascii="Times New Roman" w:hAnsi="Times New Roman"/>
          <w:sz w:val="24"/>
          <w:szCs w:val="24"/>
        </w:rPr>
        <w:t xml:space="preserve"> Refer to 1.3.3 and 1.3.4.</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i/>
          <w:sz w:val="24"/>
          <w:szCs w:val="24"/>
        </w:rPr>
      </w:pPr>
      <w:proofErr w:type="gramStart"/>
      <w:r w:rsidRPr="00E46266">
        <w:rPr>
          <w:rFonts w:ascii="Times New Roman" w:hAnsi="Times New Roman"/>
          <w:sz w:val="24"/>
          <w:szCs w:val="24"/>
        </w:rPr>
        <w:t xml:space="preserve">2.4.) </w:t>
      </w:r>
      <w:r w:rsidRPr="00E46266">
        <w:rPr>
          <w:rFonts w:ascii="Times New Roman" w:hAnsi="Times New Roman"/>
          <w:i/>
          <w:sz w:val="24"/>
          <w:szCs w:val="24"/>
        </w:rPr>
        <w:t xml:space="preserve">Fetal positioning for </w:t>
      </w:r>
      <w:proofErr w:type="spellStart"/>
      <w:r w:rsidRPr="00E46266">
        <w:rPr>
          <w:rFonts w:ascii="Times New Roman" w:hAnsi="Times New Roman"/>
          <w:i/>
          <w:sz w:val="24"/>
          <w:szCs w:val="24"/>
        </w:rPr>
        <w:t>echocardiographic</w:t>
      </w:r>
      <w:proofErr w:type="spellEnd"/>
      <w:r w:rsidRPr="00E46266">
        <w:rPr>
          <w:rFonts w:ascii="Times New Roman" w:hAnsi="Times New Roman"/>
          <w:i/>
          <w:sz w:val="24"/>
          <w:szCs w:val="24"/>
        </w:rPr>
        <w:t xml:space="preserve"> and ultrasound examination.</w:t>
      </w:r>
      <w:proofErr w:type="gramEnd"/>
      <w:r w:rsidRPr="00E46266">
        <w:rPr>
          <w:rFonts w:ascii="Times New Roman" w:hAnsi="Times New Roman"/>
          <w:i/>
          <w:sz w:val="24"/>
          <w:szCs w:val="24"/>
        </w:rPr>
        <w:t xml:space="preserve"> </w:t>
      </w:r>
    </w:p>
    <w:p w:rsidR="002076B0" w:rsidRDefault="002076B0" w:rsidP="00474B5E">
      <w:pPr>
        <w:spacing w:line="240" w:lineRule="auto"/>
        <w:jc w:val="both"/>
        <w:rPr>
          <w:del w:id="70" w:author="Unknown"/>
          <w:rFonts w:ascii="Times New Roman" w:hAnsi="Times New Roman"/>
          <w:sz w:val="24"/>
          <w:szCs w:val="24"/>
        </w:rPr>
      </w:pPr>
      <w:r w:rsidRPr="00E46266">
        <w:rPr>
          <w:rFonts w:ascii="Times New Roman" w:hAnsi="Times New Roman"/>
          <w:sz w:val="24"/>
          <w:szCs w:val="24"/>
        </w:rPr>
        <w:t>2.4.1).</w:t>
      </w:r>
      <w:r w:rsidRPr="00E46266">
        <w:rPr>
          <w:rFonts w:ascii="Times New Roman" w:hAnsi="Times New Roman"/>
          <w:sz w:val="24"/>
          <w:szCs w:val="24"/>
        </w:rPr>
        <w:tab/>
      </w:r>
      <w:del w:id="71" w:author="Ryan Hodges" w:date="2012-11-13T11:19:00Z">
        <w:r w:rsidRPr="00E46266" w:rsidDel="005178EE">
          <w:rPr>
            <w:rFonts w:ascii="Times New Roman" w:hAnsi="Times New Roman"/>
            <w:sz w:val="24"/>
            <w:szCs w:val="24"/>
          </w:rPr>
          <w:delText xml:space="preserve">Ensure </w:delText>
        </w:r>
      </w:del>
      <w:ins w:id="72" w:author="Ryan Hodges" w:date="2012-11-13T11:19:00Z">
        <w:r w:rsidR="005178EE">
          <w:rPr>
            <w:rFonts w:ascii="Times New Roman" w:hAnsi="Times New Roman"/>
            <w:sz w:val="24"/>
            <w:szCs w:val="24"/>
          </w:rPr>
          <w:t>Place</w:t>
        </w:r>
        <w:r w:rsidR="005178EE" w:rsidRPr="00E46266">
          <w:rPr>
            <w:rFonts w:ascii="Times New Roman" w:hAnsi="Times New Roman"/>
            <w:sz w:val="24"/>
            <w:szCs w:val="24"/>
          </w:rPr>
          <w:t xml:space="preserve"> </w:t>
        </w:r>
      </w:ins>
      <w:r w:rsidRPr="00E46266">
        <w:rPr>
          <w:rFonts w:ascii="Times New Roman" w:hAnsi="Times New Roman"/>
          <w:sz w:val="24"/>
          <w:szCs w:val="24"/>
        </w:rPr>
        <w:t>the rabbit</w:t>
      </w:r>
      <w:del w:id="73" w:author="Ryan Hodges" w:date="2012-11-13T11:19:00Z">
        <w:r w:rsidRPr="00E46266" w:rsidDel="005178EE">
          <w:rPr>
            <w:rFonts w:ascii="Times New Roman" w:hAnsi="Times New Roman"/>
            <w:sz w:val="24"/>
            <w:szCs w:val="24"/>
          </w:rPr>
          <w:delText xml:space="preserve"> is</w:delText>
        </w:r>
      </w:del>
      <w:r w:rsidRPr="00E46266">
        <w:rPr>
          <w:rFonts w:ascii="Times New Roman" w:hAnsi="Times New Roman"/>
          <w:sz w:val="24"/>
          <w:szCs w:val="24"/>
        </w:rPr>
        <w:t xml:space="preserve"> in a lateral position facing towards </w:t>
      </w:r>
      <w:del w:id="74" w:author="Ryan Hodges" w:date="2012-11-12T08:53:00Z">
        <w:r w:rsidRPr="00E46266" w:rsidDel="009A2AFC">
          <w:rPr>
            <w:rFonts w:ascii="Times New Roman" w:hAnsi="Times New Roman"/>
            <w:sz w:val="24"/>
            <w:szCs w:val="24"/>
          </w:rPr>
          <w:delText>you</w:delText>
        </w:r>
      </w:del>
      <w:ins w:id="75" w:author="Ryan Hodges" w:date="2012-11-12T08:53:00Z">
        <w:r w:rsidR="009A2AFC">
          <w:rPr>
            <w:rFonts w:ascii="Times New Roman" w:hAnsi="Times New Roman"/>
            <w:sz w:val="24"/>
            <w:szCs w:val="24"/>
          </w:rPr>
          <w:t xml:space="preserve">the </w:t>
        </w:r>
      </w:ins>
      <w:ins w:id="76" w:author="Ryan Hodges" w:date="2012-11-12T16:08:00Z">
        <w:r w:rsidR="00432C7D">
          <w:rPr>
            <w:rFonts w:ascii="Times New Roman" w:hAnsi="Times New Roman"/>
            <w:sz w:val="24"/>
            <w:szCs w:val="24"/>
          </w:rPr>
          <w:t>researcher</w:t>
        </w:r>
      </w:ins>
      <w:r w:rsidRPr="00E46266">
        <w:rPr>
          <w:rFonts w:ascii="Times New Roman" w:hAnsi="Times New Roman"/>
          <w:sz w:val="24"/>
          <w:szCs w:val="24"/>
        </w:rPr>
        <w:t xml:space="preserve">. </w:t>
      </w:r>
      <w:ins w:id="77" w:author="Ryan Hodges" w:date="2012-11-12T09:41:00Z">
        <w:r w:rsidR="002629A0">
          <w:rPr>
            <w:rFonts w:ascii="Times New Roman" w:hAnsi="Times New Roman"/>
            <w:sz w:val="24"/>
            <w:szCs w:val="24"/>
          </w:rPr>
          <w:t>This facilitates easier</w:t>
        </w:r>
        <w:r w:rsidR="001B3B1A">
          <w:rPr>
            <w:rFonts w:ascii="Times New Roman" w:hAnsi="Times New Roman"/>
            <w:sz w:val="24"/>
            <w:szCs w:val="24"/>
          </w:rPr>
          <w:t xml:space="preserve"> retrieval of a single gestational sac for examination</w:t>
        </w:r>
      </w:ins>
      <w:ins w:id="78" w:author="Ryan Hodges" w:date="2012-11-12T20:28:00Z">
        <w:r w:rsidR="002629A0">
          <w:rPr>
            <w:rFonts w:ascii="Times New Roman" w:hAnsi="Times New Roman"/>
            <w:sz w:val="24"/>
            <w:szCs w:val="24"/>
          </w:rPr>
          <w:t xml:space="preserve"> and prevents excessive traction on </w:t>
        </w:r>
        <w:proofErr w:type="spellStart"/>
        <w:r w:rsidR="002629A0">
          <w:rPr>
            <w:rFonts w:ascii="Times New Roman" w:hAnsi="Times New Roman"/>
            <w:sz w:val="24"/>
            <w:szCs w:val="24"/>
          </w:rPr>
          <w:t>uteroplacental</w:t>
        </w:r>
        <w:proofErr w:type="spellEnd"/>
        <w:r w:rsidR="002629A0">
          <w:rPr>
            <w:rFonts w:ascii="Times New Roman" w:hAnsi="Times New Roman"/>
            <w:sz w:val="24"/>
            <w:szCs w:val="24"/>
          </w:rPr>
          <w:t xml:space="preserve"> vessels</w:t>
        </w:r>
      </w:ins>
      <w:ins w:id="79" w:author="Ryan Hodges" w:date="2012-11-12T09:41:00Z">
        <w:r w:rsidR="001B3B1A">
          <w:rPr>
            <w:rFonts w:ascii="Times New Roman" w:hAnsi="Times New Roman"/>
            <w:sz w:val="24"/>
            <w:szCs w:val="24"/>
          </w:rPr>
          <w:t xml:space="preserve">. </w:t>
        </w:r>
      </w:ins>
      <w:r w:rsidRPr="00E46266">
        <w:rPr>
          <w:rFonts w:ascii="Times New Roman" w:hAnsi="Times New Roman"/>
          <w:sz w:val="24"/>
          <w:szCs w:val="24"/>
        </w:rPr>
        <w:t xml:space="preserve">As much as possible, try to exteriorize only one gestational sac at a time to minimize exposure. Ensure the exposed gestational sac is placed on gauze irrigated with warmed saline. To ensure standardized results between different study groups, generally only the fetus at the ovarian and vaginal ends of each uterine horn are used in the ultrasound examination. </w:t>
      </w:r>
    </w:p>
    <w:p w:rsidR="008B2A86" w:rsidRPr="00E46266" w:rsidDel="008B2A86" w:rsidRDefault="008B2A86" w:rsidP="00474B5E">
      <w:pPr>
        <w:numPr>
          <w:ins w:id="80" w:author="Ryan Hodges" w:date="2012-11-12T15:28:00Z"/>
        </w:numPr>
        <w:spacing w:line="240" w:lineRule="auto"/>
        <w:jc w:val="both"/>
        <w:rPr>
          <w:ins w:id="81" w:author="Ryan Hodges" w:date="2012-11-12T15:28:00Z"/>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2.4.2).</w:t>
      </w:r>
      <w:r w:rsidRPr="00E46266">
        <w:rPr>
          <w:rFonts w:ascii="Times New Roman" w:hAnsi="Times New Roman"/>
          <w:sz w:val="24"/>
          <w:szCs w:val="24"/>
        </w:rPr>
        <w:tab/>
        <w:t xml:space="preserve">Fetal cardiac function is very susceptible to the effect of uterine exteriorization, change in temperature and pressure from the ultrasound transducer over the placental vessels. To minimize these environmental and iatrogenic confounding effects on cardiac function, the ultrasound examination must begin immediately after exteriorization of the gestational sac and should be systematic and efficient. In our experience, changes in fetal cardiac function seldom occur in the first 5 minutes of exposure. If fetal </w:t>
      </w:r>
      <w:proofErr w:type="spellStart"/>
      <w:r w:rsidRPr="00E46266">
        <w:rPr>
          <w:rFonts w:ascii="Times New Roman" w:hAnsi="Times New Roman"/>
          <w:sz w:val="24"/>
          <w:szCs w:val="24"/>
        </w:rPr>
        <w:t>bradycardia</w:t>
      </w:r>
      <w:proofErr w:type="spellEnd"/>
      <w:r w:rsidRPr="00E46266">
        <w:rPr>
          <w:rFonts w:ascii="Times New Roman" w:hAnsi="Times New Roman"/>
          <w:sz w:val="24"/>
          <w:szCs w:val="24"/>
        </w:rPr>
        <w:t xml:space="preserve"> is encountered, remove the ultrasound probe, reposition the fetus to prevent kinking of </w:t>
      </w:r>
      <w:proofErr w:type="spellStart"/>
      <w:r w:rsidRPr="00E46266">
        <w:rPr>
          <w:rFonts w:ascii="Times New Roman" w:hAnsi="Times New Roman"/>
          <w:sz w:val="24"/>
          <w:szCs w:val="24"/>
        </w:rPr>
        <w:t>fetoplacental</w:t>
      </w:r>
      <w:proofErr w:type="spellEnd"/>
      <w:r w:rsidRPr="00E46266">
        <w:rPr>
          <w:rFonts w:ascii="Times New Roman" w:hAnsi="Times New Roman"/>
          <w:sz w:val="24"/>
          <w:szCs w:val="24"/>
        </w:rPr>
        <w:t xml:space="preserve"> vessels, irrigate with warmed saline or briefly return the gestational sac back into the maternal abdomen. If fetal </w:t>
      </w:r>
      <w:proofErr w:type="spellStart"/>
      <w:r w:rsidRPr="00E46266">
        <w:rPr>
          <w:rFonts w:ascii="Times New Roman" w:hAnsi="Times New Roman"/>
          <w:sz w:val="24"/>
          <w:szCs w:val="24"/>
        </w:rPr>
        <w:t>bradycardia</w:t>
      </w:r>
      <w:proofErr w:type="spellEnd"/>
      <w:r w:rsidRPr="00E46266">
        <w:rPr>
          <w:rFonts w:ascii="Times New Roman" w:hAnsi="Times New Roman"/>
          <w:sz w:val="24"/>
          <w:szCs w:val="24"/>
        </w:rPr>
        <w:t xml:space="preserve"> is persistent, the examination for this fetus should be abandoned in favor of examining the next fetus.</w:t>
      </w:r>
      <w:ins w:id="82" w:author="Ryan Hodges" w:date="2012-11-12T10:28:00Z">
        <w:r w:rsidR="00BF2AB2">
          <w:rPr>
            <w:rFonts w:ascii="Times New Roman" w:hAnsi="Times New Roman"/>
            <w:sz w:val="24"/>
            <w:szCs w:val="24"/>
          </w:rPr>
          <w:t xml:space="preserve"> </w:t>
        </w:r>
      </w:ins>
    </w:p>
    <w:p w:rsidR="002076B0" w:rsidRPr="00E46266" w:rsidRDefault="002076B0" w:rsidP="00474B5E">
      <w:pPr>
        <w:spacing w:line="240" w:lineRule="auto"/>
        <w:ind w:left="720"/>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2.5.) </w:t>
      </w:r>
      <w:proofErr w:type="gramStart"/>
      <w:r w:rsidRPr="00E46266">
        <w:rPr>
          <w:rFonts w:ascii="Times New Roman" w:hAnsi="Times New Roman"/>
          <w:i/>
          <w:sz w:val="24"/>
          <w:szCs w:val="24"/>
        </w:rPr>
        <w:t>Fetal</w:t>
      </w:r>
      <w:proofErr w:type="gramEnd"/>
      <w:r w:rsidRPr="00E46266">
        <w:rPr>
          <w:rFonts w:ascii="Times New Roman" w:hAnsi="Times New Roman"/>
          <w:i/>
          <w:sz w:val="24"/>
          <w:szCs w:val="24"/>
        </w:rPr>
        <w:t xml:space="preserve"> echocardiography.</w:t>
      </w:r>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vertAlign w:val="superscript"/>
        </w:rPr>
      </w:pPr>
      <w:r w:rsidRPr="00E46266">
        <w:rPr>
          <w:rFonts w:ascii="Times New Roman" w:hAnsi="Times New Roman"/>
          <w:sz w:val="24"/>
          <w:szCs w:val="24"/>
        </w:rPr>
        <w:t>2.5.1).</w:t>
      </w:r>
      <w:r w:rsidRPr="00E46266">
        <w:rPr>
          <w:rFonts w:ascii="Times New Roman" w:hAnsi="Times New Roman"/>
          <w:sz w:val="24"/>
          <w:szCs w:val="24"/>
        </w:rPr>
        <w:tab/>
        <w:t xml:space="preserve">The </w:t>
      </w:r>
      <w:proofErr w:type="spellStart"/>
      <w:r w:rsidRPr="00E46266">
        <w:rPr>
          <w:rFonts w:ascii="Times New Roman" w:hAnsi="Times New Roman"/>
          <w:sz w:val="24"/>
          <w:szCs w:val="24"/>
        </w:rPr>
        <w:t>Visualsonics</w:t>
      </w:r>
      <w:proofErr w:type="spellEnd"/>
      <w:r w:rsidRPr="00E46266">
        <w:rPr>
          <w:rFonts w:ascii="Times New Roman" w:hAnsi="Times New Roman"/>
          <w:sz w:val="24"/>
          <w:szCs w:val="24"/>
        </w:rPr>
        <w:t xml:space="preserve"> VEVO 2100 (Toronto, Canada) high-resolution </w:t>
      </w:r>
      <w:proofErr w:type="spellStart"/>
      <w:r w:rsidRPr="00E46266">
        <w:rPr>
          <w:rFonts w:ascii="Times New Roman" w:hAnsi="Times New Roman"/>
          <w:sz w:val="24"/>
          <w:szCs w:val="24"/>
        </w:rPr>
        <w:t>microultrasound</w:t>
      </w:r>
      <w:proofErr w:type="spellEnd"/>
      <w:r w:rsidRPr="00E46266">
        <w:rPr>
          <w:rFonts w:ascii="Times New Roman" w:hAnsi="Times New Roman"/>
          <w:sz w:val="24"/>
          <w:szCs w:val="24"/>
        </w:rPr>
        <w:t xml:space="preserve"> platform with cardiac and strain analysis software installed is required. A </w:t>
      </w:r>
      <w:proofErr w:type="spellStart"/>
      <w:r w:rsidRPr="00E46266">
        <w:rPr>
          <w:rFonts w:ascii="Times New Roman" w:hAnsi="Times New Roman"/>
          <w:sz w:val="24"/>
          <w:szCs w:val="24"/>
        </w:rPr>
        <w:t>VisualSonics</w:t>
      </w:r>
      <w:proofErr w:type="spellEnd"/>
      <w:r w:rsidRPr="00E46266">
        <w:rPr>
          <w:rFonts w:ascii="Times New Roman" w:hAnsi="Times New Roman"/>
          <w:sz w:val="24"/>
          <w:szCs w:val="24"/>
        </w:rPr>
        <w:t xml:space="preserve"> MS-250 </w:t>
      </w:r>
      <w:del w:id="83" w:author="Ryan Hodges" w:date="2012-11-12T16:00:00Z">
        <w:r w:rsidRPr="00E46266" w:rsidDel="0088056E">
          <w:rPr>
            <w:rFonts w:ascii="Times New Roman" w:hAnsi="Times New Roman"/>
            <w:sz w:val="24"/>
            <w:szCs w:val="24"/>
          </w:rPr>
          <w:delText xml:space="preserve">13–24 MHz </w:delText>
        </w:r>
      </w:del>
      <w:r w:rsidRPr="00E46266">
        <w:rPr>
          <w:rFonts w:ascii="Times New Roman" w:hAnsi="Times New Roman"/>
          <w:sz w:val="24"/>
          <w:szCs w:val="24"/>
        </w:rPr>
        <w:t>transducer</w:t>
      </w:r>
      <w:ins w:id="84" w:author="Ryan Hodges" w:date="2012-11-12T11:37:00Z">
        <w:r w:rsidR="00C81E9A">
          <w:rPr>
            <w:rFonts w:ascii="Times New Roman" w:hAnsi="Times New Roman"/>
            <w:sz w:val="24"/>
            <w:szCs w:val="24"/>
          </w:rPr>
          <w:t xml:space="preserve"> </w:t>
        </w:r>
      </w:ins>
      <w:del w:id="85" w:author="Ryan Hodges" w:date="2012-11-12T16:00:00Z">
        <w:r w:rsidRPr="00E46266" w:rsidDel="0088056E">
          <w:rPr>
            <w:rFonts w:ascii="Times New Roman" w:hAnsi="Times New Roman"/>
            <w:sz w:val="24"/>
            <w:szCs w:val="24"/>
          </w:rPr>
          <w:delText xml:space="preserve"> </w:delText>
        </w:r>
      </w:del>
      <w:r w:rsidRPr="00E46266">
        <w:rPr>
          <w:rFonts w:ascii="Times New Roman" w:hAnsi="Times New Roman"/>
          <w:sz w:val="24"/>
          <w:szCs w:val="24"/>
        </w:rPr>
        <w:t>(</w:t>
      </w:r>
      <w:proofErr w:type="spellStart"/>
      <w:r w:rsidRPr="00E46266">
        <w:rPr>
          <w:rFonts w:ascii="Times New Roman" w:hAnsi="Times New Roman"/>
          <w:sz w:val="24"/>
          <w:szCs w:val="24"/>
        </w:rPr>
        <w:t>VisualSonics</w:t>
      </w:r>
      <w:proofErr w:type="spellEnd"/>
      <w:r w:rsidRPr="00E46266">
        <w:rPr>
          <w:rFonts w:ascii="Times New Roman" w:hAnsi="Times New Roman"/>
          <w:sz w:val="24"/>
          <w:szCs w:val="24"/>
        </w:rPr>
        <w:t xml:space="preserve">, Toronto, Canada) is used for data acquisition. </w:t>
      </w:r>
      <w:ins w:id="86" w:author="Ryan Hodges" w:date="2012-11-12T16:00:00Z">
        <w:r w:rsidR="0088056E">
          <w:rPr>
            <w:rFonts w:ascii="Times New Roman" w:hAnsi="Times New Roman"/>
            <w:sz w:val="24"/>
            <w:szCs w:val="24"/>
          </w:rPr>
          <w:t xml:space="preserve">This has a centre frequency of </w:t>
        </w:r>
      </w:ins>
      <w:ins w:id="87" w:author="Ryan Hodges" w:date="2012-11-12T16:01:00Z">
        <w:r w:rsidR="0088056E">
          <w:rPr>
            <w:rFonts w:ascii="Times New Roman" w:hAnsi="Times New Roman"/>
            <w:sz w:val="24"/>
            <w:szCs w:val="24"/>
          </w:rPr>
          <w:t xml:space="preserve">21 MHz with a bandwidth </w:t>
        </w:r>
        <w:r w:rsidR="0088056E" w:rsidRPr="00E46266">
          <w:rPr>
            <w:rFonts w:ascii="Times New Roman" w:hAnsi="Times New Roman"/>
            <w:sz w:val="24"/>
            <w:szCs w:val="24"/>
          </w:rPr>
          <w:t>13–24 MHz</w:t>
        </w:r>
        <w:r w:rsidR="0088056E">
          <w:rPr>
            <w:rFonts w:ascii="Times New Roman" w:hAnsi="Times New Roman"/>
            <w:sz w:val="24"/>
            <w:szCs w:val="24"/>
          </w:rPr>
          <w:t xml:space="preserve">. </w:t>
        </w:r>
      </w:ins>
      <w:ins w:id="88" w:author="Ryan Hodges" w:date="2012-11-12T16:03:00Z">
        <w:r w:rsidR="00432C7D">
          <w:rPr>
            <w:rFonts w:ascii="Times New Roman" w:hAnsi="Times New Roman"/>
            <w:sz w:val="24"/>
            <w:szCs w:val="24"/>
          </w:rPr>
          <w:t>The geometric focus is 15 mm, t</w:t>
        </w:r>
      </w:ins>
      <w:ins w:id="89" w:author="Ryan Hodges" w:date="2012-11-12T16:02:00Z">
        <w:r w:rsidR="0088056E">
          <w:rPr>
            <w:rFonts w:ascii="Times New Roman" w:hAnsi="Times New Roman"/>
            <w:sz w:val="24"/>
            <w:szCs w:val="24"/>
          </w:rPr>
          <w:t xml:space="preserve">he maximum image width is 23 mm and </w:t>
        </w:r>
      </w:ins>
      <w:ins w:id="90" w:author="Ryan Hodges" w:date="2012-11-12T16:04:00Z">
        <w:r w:rsidR="00432C7D">
          <w:rPr>
            <w:rFonts w:ascii="Times New Roman" w:hAnsi="Times New Roman"/>
            <w:sz w:val="24"/>
            <w:szCs w:val="24"/>
          </w:rPr>
          <w:t xml:space="preserve">the </w:t>
        </w:r>
      </w:ins>
      <w:ins w:id="91" w:author="Ryan Hodges" w:date="2012-11-12T16:02:00Z">
        <w:r w:rsidR="0088056E">
          <w:rPr>
            <w:rFonts w:ascii="Times New Roman" w:hAnsi="Times New Roman"/>
            <w:sz w:val="24"/>
            <w:szCs w:val="24"/>
          </w:rPr>
          <w:t>maximum image depth is 30 mm. The footprint is 28 x 5.75 mm</w:t>
        </w:r>
      </w:ins>
      <w:ins w:id="92" w:author="Ryan Hodges" w:date="2012-11-12T16:04:00Z">
        <w:r w:rsidR="00432C7D">
          <w:rPr>
            <w:rFonts w:ascii="Times New Roman" w:hAnsi="Times New Roman"/>
            <w:sz w:val="24"/>
            <w:szCs w:val="24"/>
          </w:rPr>
          <w:t>.</w:t>
        </w:r>
      </w:ins>
      <w:ins w:id="93" w:author="Ryan Hodges" w:date="2012-11-12T16:01:00Z">
        <w:r w:rsidR="0088056E" w:rsidRPr="00E46266">
          <w:rPr>
            <w:rFonts w:ascii="Times New Roman" w:hAnsi="Times New Roman"/>
            <w:sz w:val="24"/>
            <w:szCs w:val="24"/>
          </w:rPr>
          <w:t xml:space="preserve"> </w:t>
        </w:r>
      </w:ins>
      <w:r w:rsidRPr="00E46266">
        <w:rPr>
          <w:rFonts w:ascii="Times New Roman" w:hAnsi="Times New Roman"/>
          <w:sz w:val="24"/>
          <w:szCs w:val="24"/>
        </w:rPr>
        <w:t>Data is acquired in accordance with the American Society of Echocardiography guidelines and standards for performance of the fetal echocardiogram.</w:t>
      </w:r>
      <w:ins w:id="94" w:author="Ryan Hodges" w:date="2012-11-12T16:42:00Z">
        <w:r w:rsidR="003E4891">
          <w:rPr>
            <w:rFonts w:ascii="Times New Roman" w:hAnsi="Times New Roman"/>
            <w:sz w:val="24"/>
            <w:szCs w:val="24"/>
            <w:vertAlign w:val="superscript"/>
          </w:rPr>
          <w:t>20</w:t>
        </w:r>
      </w:ins>
      <w:del w:id="95" w:author="Ryan Hodges" w:date="2012-11-12T16:42:00Z">
        <w:r w:rsidRPr="00E46266" w:rsidDel="003E4891">
          <w:rPr>
            <w:rFonts w:ascii="Times New Roman" w:hAnsi="Times New Roman"/>
            <w:sz w:val="24"/>
            <w:szCs w:val="24"/>
            <w:vertAlign w:val="superscript"/>
          </w:rPr>
          <w:delText>19</w:delText>
        </w:r>
      </w:del>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2.5.2).</w:t>
      </w:r>
      <w:r w:rsidRPr="00E46266">
        <w:rPr>
          <w:rFonts w:ascii="Times New Roman" w:hAnsi="Times New Roman"/>
          <w:sz w:val="24"/>
          <w:szCs w:val="24"/>
        </w:rPr>
        <w:tab/>
      </w:r>
      <w:r w:rsidRPr="00E46266">
        <w:rPr>
          <w:rFonts w:ascii="Times New Roman" w:hAnsi="Times New Roman"/>
          <w:i/>
          <w:sz w:val="24"/>
          <w:szCs w:val="24"/>
        </w:rPr>
        <w:t xml:space="preserve">Data acquisition 1: lateral view. </w:t>
      </w:r>
      <w:r w:rsidRPr="00E46266">
        <w:rPr>
          <w:rFonts w:ascii="Times New Roman" w:hAnsi="Times New Roman"/>
          <w:sz w:val="24"/>
          <w:szCs w:val="24"/>
        </w:rPr>
        <w:t xml:space="preserve">At the level of the lateral four-chamber-view, record a B-mode cine loop of at least five cardiac cycles to determine strain, strain rate, velocity and displacement. This is analyzed offline using the </w:t>
      </w:r>
      <w:proofErr w:type="spellStart"/>
      <w:r w:rsidRPr="00E46266">
        <w:rPr>
          <w:rFonts w:ascii="Times New Roman" w:hAnsi="Times New Roman"/>
          <w:sz w:val="24"/>
          <w:szCs w:val="24"/>
        </w:rPr>
        <w:t>VevoStrain</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Visualsonics</w:t>
      </w:r>
      <w:proofErr w:type="spellEnd"/>
      <w:r w:rsidRPr="00E46266">
        <w:rPr>
          <w:rFonts w:ascii="Times New Roman" w:hAnsi="Times New Roman"/>
          <w:sz w:val="24"/>
          <w:szCs w:val="24"/>
        </w:rPr>
        <w:t>, Toronto, Canada) algorithm as previously described in the journal in detail.</w:t>
      </w:r>
      <w:r w:rsidRPr="00E46266">
        <w:rPr>
          <w:rFonts w:ascii="Times New Roman" w:hAnsi="Times New Roman"/>
          <w:sz w:val="24"/>
          <w:szCs w:val="24"/>
          <w:vertAlign w:val="superscript"/>
        </w:rPr>
        <w:t>2</w:t>
      </w:r>
      <w:ins w:id="96" w:author="Ryan Hodges" w:date="2012-11-12T16:42:00Z">
        <w:r w:rsidR="003E4891">
          <w:rPr>
            <w:rFonts w:ascii="Times New Roman" w:hAnsi="Times New Roman"/>
            <w:sz w:val="24"/>
            <w:szCs w:val="24"/>
            <w:vertAlign w:val="superscript"/>
          </w:rPr>
          <w:t>1</w:t>
        </w:r>
      </w:ins>
      <w:del w:id="97" w:author="Ryan Hodges" w:date="2012-11-12T16:42:00Z">
        <w:r w:rsidRPr="00E46266" w:rsidDel="003E4891">
          <w:rPr>
            <w:rFonts w:ascii="Times New Roman" w:hAnsi="Times New Roman"/>
            <w:sz w:val="24"/>
            <w:szCs w:val="24"/>
            <w:vertAlign w:val="superscript"/>
          </w:rPr>
          <w:delText>0</w:delText>
        </w:r>
      </w:del>
      <w:r w:rsidRPr="00E46266">
        <w:rPr>
          <w:rFonts w:ascii="Times New Roman" w:hAnsi="Times New Roman"/>
          <w:sz w:val="24"/>
          <w:szCs w:val="24"/>
        </w:rPr>
        <w:t xml:space="preserve"> </w:t>
      </w:r>
      <w:r w:rsidRPr="00E46266">
        <w:rPr>
          <w:rFonts w:ascii="Times New Roman" w:hAnsi="Times New Roman"/>
          <w:sz w:val="24"/>
          <w:szCs w:val="24"/>
          <w:lang w:val="en-GB"/>
        </w:rPr>
        <w:t>M-mode echocardiography indices can then be obtained in this standard view. Offline measurements of</w:t>
      </w:r>
      <w:ins w:id="98" w:author="Ryan Hodges" w:date="2012-11-12T09:22:00Z">
        <w:r w:rsidR="00C4152F">
          <w:rPr>
            <w:rFonts w:ascii="Times New Roman" w:hAnsi="Times New Roman"/>
            <w:sz w:val="24"/>
            <w:szCs w:val="24"/>
            <w:lang w:val="en-GB"/>
          </w:rPr>
          <w:t xml:space="preserve"> both cardiac structure and function can then be analyzed:</w:t>
        </w:r>
      </w:ins>
      <w:r w:rsidRPr="00E46266">
        <w:rPr>
          <w:rFonts w:ascii="Times New Roman" w:hAnsi="Times New Roman"/>
          <w:sz w:val="24"/>
          <w:szCs w:val="24"/>
          <w:lang w:val="en-GB"/>
        </w:rPr>
        <w:t xml:space="preserve"> internal</w:t>
      </w:r>
      <w:ins w:id="99" w:author="Ryan Hodges" w:date="2012-11-12T09:23:00Z">
        <w:r w:rsidR="00C4152F">
          <w:rPr>
            <w:rFonts w:ascii="Times New Roman" w:hAnsi="Times New Roman"/>
            <w:sz w:val="24"/>
            <w:szCs w:val="24"/>
            <w:lang w:val="en-GB"/>
          </w:rPr>
          <w:t xml:space="preserve"> ventricular and </w:t>
        </w:r>
        <w:proofErr w:type="spellStart"/>
        <w:r w:rsidR="00C4152F">
          <w:rPr>
            <w:rFonts w:ascii="Times New Roman" w:hAnsi="Times New Roman"/>
            <w:sz w:val="24"/>
            <w:szCs w:val="24"/>
            <w:lang w:val="en-GB"/>
          </w:rPr>
          <w:t>septal</w:t>
        </w:r>
      </w:ins>
      <w:proofErr w:type="spellEnd"/>
      <w:r w:rsidRPr="00E46266">
        <w:rPr>
          <w:rFonts w:ascii="Times New Roman" w:hAnsi="Times New Roman"/>
          <w:sz w:val="24"/>
          <w:szCs w:val="24"/>
          <w:lang w:val="en-GB"/>
        </w:rPr>
        <w:t xml:space="preserve"> diameters in systole and diastole, volumes, stroke volume, fractional shortening, ejection fraction and cardiac output</w:t>
      </w:r>
      <w:del w:id="100" w:author="Ryan Hodges" w:date="2012-11-12T09:23:00Z">
        <w:r w:rsidRPr="00E46266" w:rsidDel="00C4152F">
          <w:rPr>
            <w:rFonts w:ascii="Times New Roman" w:hAnsi="Times New Roman"/>
            <w:sz w:val="24"/>
            <w:szCs w:val="24"/>
            <w:lang w:val="en-GB"/>
          </w:rPr>
          <w:delText xml:space="preserve"> are then obtained</w:delText>
        </w:r>
      </w:del>
      <w:proofErr w:type="gramStart"/>
      <w:r w:rsidRPr="00E46266">
        <w:rPr>
          <w:rFonts w:ascii="Times New Roman" w:hAnsi="Times New Roman"/>
          <w:sz w:val="24"/>
          <w:szCs w:val="24"/>
          <w:lang w:val="en-GB"/>
        </w:rPr>
        <w:t>.</w:t>
      </w:r>
      <w:r w:rsidRPr="00E46266">
        <w:rPr>
          <w:rFonts w:ascii="Times New Roman" w:hAnsi="Times New Roman"/>
          <w:sz w:val="24"/>
          <w:szCs w:val="24"/>
          <w:vertAlign w:val="superscript"/>
          <w:lang w:val="en-GB"/>
        </w:rPr>
        <w:t>2</w:t>
      </w:r>
      <w:ins w:id="101" w:author="Ryan Hodges" w:date="2012-11-12T16:42:00Z">
        <w:r w:rsidR="003E4891">
          <w:rPr>
            <w:rFonts w:ascii="Times New Roman" w:hAnsi="Times New Roman"/>
            <w:sz w:val="24"/>
            <w:szCs w:val="24"/>
            <w:vertAlign w:val="superscript"/>
            <w:lang w:val="en-GB"/>
          </w:rPr>
          <w:t>1</w:t>
        </w:r>
      </w:ins>
      <w:proofErr w:type="gramEnd"/>
      <w:del w:id="102" w:author="Ryan Hodges" w:date="2012-11-12T16:42:00Z">
        <w:r w:rsidRPr="00E46266" w:rsidDel="003E4891">
          <w:rPr>
            <w:rFonts w:ascii="Times New Roman" w:hAnsi="Times New Roman"/>
            <w:sz w:val="24"/>
            <w:szCs w:val="24"/>
            <w:vertAlign w:val="superscript"/>
            <w:lang w:val="en-GB"/>
          </w:rPr>
          <w:delText>0</w:delText>
        </w:r>
      </w:del>
      <w:r w:rsidRPr="00E46266">
        <w:rPr>
          <w:rFonts w:ascii="Times New Roman" w:hAnsi="Times New Roman"/>
          <w:sz w:val="24"/>
          <w:szCs w:val="24"/>
          <w:lang w:val="en-GB"/>
        </w:rPr>
        <w:t xml:space="preserve"> </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2.5.3).</w:t>
      </w:r>
      <w:r w:rsidRPr="00E46266">
        <w:rPr>
          <w:rFonts w:ascii="Times New Roman" w:hAnsi="Times New Roman"/>
          <w:sz w:val="24"/>
          <w:szCs w:val="24"/>
        </w:rPr>
        <w:tab/>
      </w:r>
      <w:r w:rsidRPr="00E46266">
        <w:rPr>
          <w:rFonts w:ascii="Times New Roman" w:hAnsi="Times New Roman"/>
          <w:i/>
          <w:sz w:val="24"/>
          <w:szCs w:val="24"/>
        </w:rPr>
        <w:t xml:space="preserve">Data acquisition 2: apical view. </w:t>
      </w:r>
      <w:r w:rsidRPr="00E46266">
        <w:rPr>
          <w:rFonts w:ascii="Times New Roman" w:hAnsi="Times New Roman"/>
          <w:sz w:val="24"/>
          <w:szCs w:val="24"/>
        </w:rPr>
        <w:t xml:space="preserve">At the level of the apical four-chamber-view, B-mode cine loop can be repeated for </w:t>
      </w:r>
      <w:proofErr w:type="spellStart"/>
      <w:r w:rsidRPr="00E46266">
        <w:rPr>
          <w:rFonts w:ascii="Times New Roman" w:hAnsi="Times New Roman"/>
          <w:sz w:val="24"/>
          <w:szCs w:val="24"/>
        </w:rPr>
        <w:t>VevoStrain</w:t>
      </w:r>
      <w:proofErr w:type="spellEnd"/>
      <w:r w:rsidRPr="00E46266">
        <w:rPr>
          <w:rFonts w:ascii="Times New Roman" w:hAnsi="Times New Roman"/>
          <w:sz w:val="24"/>
          <w:szCs w:val="24"/>
        </w:rPr>
        <w:t xml:space="preserve"> analyses as described above. M-mode echocardiography is used to assess tricuspid (TAPSE) and mitral annular plane systolic excursion (MAPSE) and </w:t>
      </w:r>
      <w:r w:rsidR="001B3B1A" w:rsidRPr="00E46266">
        <w:rPr>
          <w:rFonts w:ascii="Times New Roman" w:hAnsi="Times New Roman"/>
          <w:sz w:val="24"/>
          <w:szCs w:val="24"/>
        </w:rPr>
        <w:t>longitudinal</w:t>
      </w:r>
      <w:r w:rsidRPr="00E46266">
        <w:rPr>
          <w:rFonts w:ascii="Times New Roman" w:hAnsi="Times New Roman"/>
          <w:sz w:val="24"/>
          <w:szCs w:val="24"/>
        </w:rPr>
        <w:t xml:space="preserve"> strain and strain rate.</w:t>
      </w:r>
      <w:r w:rsidRPr="00E46266">
        <w:rPr>
          <w:rFonts w:ascii="Times New Roman" w:hAnsi="Times New Roman"/>
          <w:sz w:val="24"/>
          <w:szCs w:val="24"/>
          <w:vertAlign w:val="superscript"/>
        </w:rPr>
        <w:t>2</w:t>
      </w:r>
      <w:ins w:id="103" w:author="Ryan Hodges" w:date="2012-11-12T16:43:00Z">
        <w:r w:rsidR="003E4891">
          <w:rPr>
            <w:rFonts w:ascii="Times New Roman" w:hAnsi="Times New Roman"/>
            <w:sz w:val="24"/>
            <w:szCs w:val="24"/>
            <w:vertAlign w:val="superscript"/>
          </w:rPr>
          <w:t>2</w:t>
        </w:r>
      </w:ins>
      <w:del w:id="104" w:author="Ryan Hodges" w:date="2012-11-12T16:43:00Z">
        <w:r w:rsidRPr="00E46266" w:rsidDel="003E4891">
          <w:rPr>
            <w:rFonts w:ascii="Times New Roman" w:hAnsi="Times New Roman"/>
            <w:sz w:val="24"/>
            <w:szCs w:val="24"/>
            <w:vertAlign w:val="superscript"/>
          </w:rPr>
          <w:delText>1</w:delText>
        </w:r>
      </w:del>
      <w:proofErr w:type="gramStart"/>
      <w:r w:rsidRPr="00E46266">
        <w:rPr>
          <w:rFonts w:ascii="Times New Roman" w:hAnsi="Times New Roman"/>
          <w:sz w:val="24"/>
          <w:szCs w:val="24"/>
          <w:vertAlign w:val="superscript"/>
        </w:rPr>
        <w:t>,2</w:t>
      </w:r>
      <w:ins w:id="105" w:author="Ryan Hodges" w:date="2012-11-12T16:43:00Z">
        <w:r w:rsidR="003E4891">
          <w:rPr>
            <w:rFonts w:ascii="Times New Roman" w:hAnsi="Times New Roman"/>
            <w:sz w:val="24"/>
            <w:szCs w:val="24"/>
            <w:vertAlign w:val="superscript"/>
          </w:rPr>
          <w:t>3</w:t>
        </w:r>
      </w:ins>
      <w:proofErr w:type="gramEnd"/>
      <w:del w:id="106" w:author="Ryan Hodges" w:date="2012-11-12T16:43:00Z">
        <w:r w:rsidRPr="00E46266" w:rsidDel="003E4891">
          <w:rPr>
            <w:rFonts w:ascii="Times New Roman" w:hAnsi="Times New Roman"/>
            <w:sz w:val="24"/>
            <w:szCs w:val="24"/>
            <w:vertAlign w:val="superscript"/>
          </w:rPr>
          <w:delText>2</w:delText>
        </w:r>
      </w:del>
      <w:r w:rsidRPr="00E46266">
        <w:rPr>
          <w:rFonts w:ascii="Times New Roman" w:hAnsi="Times New Roman"/>
          <w:sz w:val="24"/>
          <w:szCs w:val="24"/>
        </w:rPr>
        <w:t xml:space="preserve">  This apical view also permits assessment of </w:t>
      </w:r>
      <w:proofErr w:type="spellStart"/>
      <w:r w:rsidRPr="00E46266">
        <w:rPr>
          <w:rFonts w:ascii="Times New Roman" w:hAnsi="Times New Roman"/>
          <w:sz w:val="24"/>
          <w:szCs w:val="24"/>
        </w:rPr>
        <w:t>valvular</w:t>
      </w:r>
      <w:proofErr w:type="spellEnd"/>
      <w:r w:rsidRPr="00E46266">
        <w:rPr>
          <w:rFonts w:ascii="Times New Roman" w:hAnsi="Times New Roman"/>
          <w:sz w:val="24"/>
          <w:szCs w:val="24"/>
        </w:rPr>
        <w:t xml:space="preserve"> flow velocity waveforms and the modified myocardial performance index as previously described.</w:t>
      </w:r>
      <w:r w:rsidRPr="00E46266">
        <w:rPr>
          <w:rFonts w:ascii="Times New Roman" w:hAnsi="Times New Roman"/>
          <w:sz w:val="24"/>
          <w:szCs w:val="24"/>
          <w:vertAlign w:val="superscript"/>
        </w:rPr>
        <w:t>2</w:t>
      </w:r>
      <w:ins w:id="107" w:author="Ryan Hodges" w:date="2012-11-12T16:43:00Z">
        <w:r w:rsidR="003E4891">
          <w:rPr>
            <w:rFonts w:ascii="Times New Roman" w:hAnsi="Times New Roman"/>
            <w:sz w:val="24"/>
            <w:szCs w:val="24"/>
            <w:vertAlign w:val="superscript"/>
          </w:rPr>
          <w:t>4</w:t>
        </w:r>
      </w:ins>
      <w:del w:id="108" w:author="Ryan Hodges" w:date="2012-11-12T16:43:00Z">
        <w:r w:rsidRPr="00E46266" w:rsidDel="003E4891">
          <w:rPr>
            <w:rFonts w:ascii="Times New Roman" w:hAnsi="Times New Roman"/>
            <w:sz w:val="24"/>
            <w:szCs w:val="24"/>
            <w:vertAlign w:val="superscript"/>
          </w:rPr>
          <w:delText>3</w:delText>
        </w:r>
      </w:del>
      <w:r w:rsidRPr="00E46266">
        <w:rPr>
          <w:rFonts w:ascii="Times New Roman" w:hAnsi="Times New Roman"/>
          <w:sz w:val="24"/>
          <w:szCs w:val="24"/>
        </w:rPr>
        <w:t xml:space="preserve">  </w:t>
      </w:r>
    </w:p>
    <w:p w:rsidR="002076B0" w:rsidRPr="00E46266" w:rsidRDefault="002076B0" w:rsidP="00474B5E">
      <w:pPr>
        <w:spacing w:line="240" w:lineRule="auto"/>
        <w:ind w:firstLine="720"/>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roofErr w:type="gramStart"/>
      <w:r w:rsidRPr="00E46266">
        <w:rPr>
          <w:rFonts w:ascii="Times New Roman" w:hAnsi="Times New Roman"/>
          <w:sz w:val="24"/>
          <w:szCs w:val="24"/>
        </w:rPr>
        <w:t>2.6).</w:t>
      </w:r>
      <w:r w:rsidRPr="00E46266">
        <w:rPr>
          <w:rFonts w:ascii="Times New Roman" w:hAnsi="Times New Roman"/>
          <w:sz w:val="24"/>
          <w:szCs w:val="24"/>
        </w:rPr>
        <w:tab/>
      </w:r>
      <w:proofErr w:type="spellStart"/>
      <w:r w:rsidRPr="00E46266">
        <w:rPr>
          <w:rFonts w:ascii="Times New Roman" w:hAnsi="Times New Roman"/>
          <w:i/>
          <w:sz w:val="24"/>
          <w:szCs w:val="24"/>
        </w:rPr>
        <w:t>Fetoplacental</w:t>
      </w:r>
      <w:proofErr w:type="spellEnd"/>
      <w:r w:rsidRPr="00E46266">
        <w:rPr>
          <w:rFonts w:ascii="Times New Roman" w:hAnsi="Times New Roman"/>
          <w:i/>
          <w:sz w:val="24"/>
          <w:szCs w:val="24"/>
        </w:rPr>
        <w:t xml:space="preserve"> pulse-waved Doppler ultrasound.</w:t>
      </w:r>
      <w:proofErr w:type="gramEnd"/>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Flow velocity waveforms (FVW) of the umbilical artery are obtained by locating the umbilical vessels using color Doppler and then placing the pulsed Doppler sample gate over the umbilical artery on a free loop of umbilical cord.</w:t>
      </w:r>
      <w:r w:rsidRPr="00E46266">
        <w:rPr>
          <w:rFonts w:ascii="Times New Roman" w:hAnsi="Times New Roman"/>
          <w:sz w:val="24"/>
          <w:szCs w:val="24"/>
          <w:vertAlign w:val="superscript"/>
        </w:rPr>
        <w:t>2</w:t>
      </w:r>
      <w:ins w:id="109" w:author="Ryan Hodges" w:date="2012-11-12T16:43:00Z">
        <w:r w:rsidR="003E4891">
          <w:rPr>
            <w:rFonts w:ascii="Times New Roman" w:hAnsi="Times New Roman"/>
            <w:sz w:val="24"/>
            <w:szCs w:val="24"/>
            <w:vertAlign w:val="superscript"/>
          </w:rPr>
          <w:t>5</w:t>
        </w:r>
      </w:ins>
      <w:del w:id="110" w:author="Ryan Hodges" w:date="2012-11-12T16:43:00Z">
        <w:r w:rsidRPr="00E46266" w:rsidDel="003E4891">
          <w:rPr>
            <w:rFonts w:ascii="Times New Roman" w:hAnsi="Times New Roman"/>
            <w:sz w:val="24"/>
            <w:szCs w:val="24"/>
            <w:vertAlign w:val="superscript"/>
          </w:rPr>
          <w:delText>4</w:delText>
        </w:r>
      </w:del>
      <w:r w:rsidRPr="00E46266">
        <w:rPr>
          <w:rFonts w:ascii="Times New Roman" w:hAnsi="Times New Roman"/>
          <w:sz w:val="24"/>
          <w:szCs w:val="24"/>
        </w:rPr>
        <w:t xml:space="preserve"> The middle cerebral artery (MCA) FVW is located by placing the pulsed Doppler sample gate just beyond the origin of MCA once the Circle of Willis is located by color Doppler.</w:t>
      </w:r>
      <w:r w:rsidRPr="00E46266">
        <w:rPr>
          <w:rFonts w:ascii="Times New Roman" w:hAnsi="Times New Roman"/>
          <w:sz w:val="24"/>
          <w:szCs w:val="24"/>
          <w:vertAlign w:val="superscript"/>
        </w:rPr>
        <w:t>2</w:t>
      </w:r>
      <w:ins w:id="111" w:author="Ryan Hodges" w:date="2012-11-12T16:43:00Z">
        <w:r w:rsidR="003E4891">
          <w:rPr>
            <w:rFonts w:ascii="Times New Roman" w:hAnsi="Times New Roman"/>
            <w:sz w:val="24"/>
            <w:szCs w:val="24"/>
            <w:vertAlign w:val="superscript"/>
          </w:rPr>
          <w:t>6</w:t>
        </w:r>
      </w:ins>
      <w:del w:id="112" w:author="Ryan Hodges" w:date="2012-11-12T16:43:00Z">
        <w:r w:rsidRPr="00E46266" w:rsidDel="003E4891">
          <w:rPr>
            <w:rFonts w:ascii="Times New Roman" w:hAnsi="Times New Roman"/>
            <w:sz w:val="24"/>
            <w:szCs w:val="24"/>
            <w:vertAlign w:val="superscript"/>
          </w:rPr>
          <w:delText>5</w:delText>
        </w:r>
      </w:del>
      <w:r w:rsidRPr="00E46266">
        <w:rPr>
          <w:rFonts w:ascii="Times New Roman" w:hAnsi="Times New Roman"/>
          <w:sz w:val="24"/>
          <w:szCs w:val="24"/>
        </w:rPr>
        <w:t xml:space="preserve"> The </w:t>
      </w:r>
      <w:proofErr w:type="spellStart"/>
      <w:r w:rsidRPr="00E46266">
        <w:rPr>
          <w:rFonts w:ascii="Times New Roman" w:hAnsi="Times New Roman"/>
          <w:sz w:val="24"/>
          <w:szCs w:val="24"/>
        </w:rPr>
        <w:t>ductus</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venosus</w:t>
      </w:r>
      <w:proofErr w:type="spellEnd"/>
      <w:r w:rsidRPr="00E46266">
        <w:rPr>
          <w:rFonts w:ascii="Times New Roman" w:hAnsi="Times New Roman"/>
          <w:sz w:val="24"/>
          <w:szCs w:val="24"/>
        </w:rPr>
        <w:t xml:space="preserve"> (DV) FVW is obtained by placing the pulsed Doppler sample gate at the proximal portion of the DV seen with color Doppler where it originates from the </w:t>
      </w:r>
      <w:proofErr w:type="spellStart"/>
      <w:r w:rsidRPr="00E46266">
        <w:rPr>
          <w:rFonts w:ascii="Times New Roman" w:hAnsi="Times New Roman"/>
          <w:sz w:val="24"/>
          <w:szCs w:val="24"/>
        </w:rPr>
        <w:t>intrahepatic</w:t>
      </w:r>
      <w:proofErr w:type="spellEnd"/>
      <w:r w:rsidRPr="00E46266">
        <w:rPr>
          <w:rFonts w:ascii="Times New Roman" w:hAnsi="Times New Roman"/>
          <w:sz w:val="24"/>
          <w:szCs w:val="24"/>
        </w:rPr>
        <w:t xml:space="preserve"> umbilical vein either in a </w:t>
      </w:r>
      <w:proofErr w:type="spellStart"/>
      <w:r w:rsidRPr="00E46266">
        <w:rPr>
          <w:rFonts w:ascii="Times New Roman" w:hAnsi="Times New Roman"/>
          <w:sz w:val="24"/>
          <w:szCs w:val="24"/>
        </w:rPr>
        <w:t>sagittal</w:t>
      </w:r>
      <w:proofErr w:type="spellEnd"/>
      <w:r w:rsidRPr="00E46266">
        <w:rPr>
          <w:rFonts w:ascii="Times New Roman" w:hAnsi="Times New Roman"/>
          <w:sz w:val="24"/>
          <w:szCs w:val="24"/>
        </w:rPr>
        <w:t xml:space="preserve"> or transverse view of the fetus.</w:t>
      </w:r>
      <w:r w:rsidRPr="00E46266">
        <w:rPr>
          <w:rFonts w:ascii="Times New Roman" w:hAnsi="Times New Roman"/>
          <w:sz w:val="24"/>
          <w:szCs w:val="24"/>
          <w:vertAlign w:val="superscript"/>
        </w:rPr>
        <w:t>2</w:t>
      </w:r>
      <w:ins w:id="113" w:author="Ryan Hodges" w:date="2012-11-12T16:43:00Z">
        <w:r w:rsidR="003E4891">
          <w:rPr>
            <w:rFonts w:ascii="Times New Roman" w:hAnsi="Times New Roman"/>
            <w:sz w:val="24"/>
            <w:szCs w:val="24"/>
            <w:vertAlign w:val="superscript"/>
          </w:rPr>
          <w:t>6</w:t>
        </w:r>
      </w:ins>
      <w:del w:id="114" w:author="Ryan Hodges" w:date="2012-11-12T16:43:00Z">
        <w:r w:rsidRPr="00E46266" w:rsidDel="003E4891">
          <w:rPr>
            <w:rFonts w:ascii="Times New Roman" w:hAnsi="Times New Roman"/>
            <w:sz w:val="24"/>
            <w:szCs w:val="24"/>
            <w:vertAlign w:val="superscript"/>
          </w:rPr>
          <w:delText>5</w:delText>
        </w:r>
      </w:del>
      <w:r w:rsidRPr="00E46266">
        <w:rPr>
          <w:rFonts w:ascii="Times New Roman" w:hAnsi="Times New Roman"/>
          <w:sz w:val="24"/>
          <w:szCs w:val="24"/>
        </w:rPr>
        <w:t xml:space="preserve"> The </w:t>
      </w:r>
      <w:proofErr w:type="spellStart"/>
      <w:r w:rsidRPr="00E46266">
        <w:rPr>
          <w:rFonts w:ascii="Times New Roman" w:hAnsi="Times New Roman"/>
          <w:sz w:val="24"/>
          <w:szCs w:val="24"/>
        </w:rPr>
        <w:t>pulsatility</w:t>
      </w:r>
      <w:proofErr w:type="spellEnd"/>
      <w:r w:rsidRPr="00E46266">
        <w:rPr>
          <w:rFonts w:ascii="Times New Roman" w:hAnsi="Times New Roman"/>
          <w:sz w:val="24"/>
          <w:szCs w:val="24"/>
        </w:rPr>
        <w:t xml:space="preserve"> index (PI) is calculated offline using the </w:t>
      </w:r>
      <w:proofErr w:type="spellStart"/>
      <w:r w:rsidRPr="00E46266">
        <w:rPr>
          <w:rFonts w:ascii="Times New Roman" w:hAnsi="Times New Roman"/>
          <w:sz w:val="24"/>
          <w:szCs w:val="24"/>
        </w:rPr>
        <w:t>VisualSonics</w:t>
      </w:r>
      <w:proofErr w:type="spellEnd"/>
      <w:r w:rsidRPr="00E46266">
        <w:rPr>
          <w:rFonts w:ascii="Times New Roman" w:hAnsi="Times New Roman"/>
          <w:sz w:val="24"/>
          <w:szCs w:val="24"/>
        </w:rPr>
        <w:t xml:space="preserve"> cardiovascular analysis software. </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b/>
          <w:sz w:val="24"/>
          <w:szCs w:val="24"/>
        </w:rPr>
      </w:pPr>
      <w:r w:rsidRPr="00E46266">
        <w:rPr>
          <w:rFonts w:ascii="Times New Roman" w:hAnsi="Times New Roman"/>
          <w:b/>
          <w:sz w:val="24"/>
          <w:szCs w:val="24"/>
        </w:rPr>
        <w:t xml:space="preserve">Representative Results: </w:t>
      </w: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An asymmetrical growth restricted fetus and placenta from </w:t>
      </w:r>
      <w:proofErr w:type="spellStart"/>
      <w:r w:rsidRPr="00E46266">
        <w:rPr>
          <w:rFonts w:ascii="Times New Roman" w:hAnsi="Times New Roman"/>
          <w:sz w:val="24"/>
          <w:szCs w:val="24"/>
        </w:rPr>
        <w:t>uteroplacental</w:t>
      </w:r>
      <w:proofErr w:type="spellEnd"/>
      <w:r w:rsidRPr="00E46266">
        <w:rPr>
          <w:rFonts w:ascii="Times New Roman" w:hAnsi="Times New Roman"/>
          <w:sz w:val="24"/>
          <w:szCs w:val="24"/>
        </w:rPr>
        <w:t xml:space="preserve"> vascular ligation is compared to a normal control fetus and placenta in Figure 1F. Asymmetrical growth is confirmed by reduced neonatal birth weight and increased head </w:t>
      </w:r>
      <w:proofErr w:type="spellStart"/>
      <w:r w:rsidRPr="00E46266">
        <w:rPr>
          <w:rFonts w:ascii="Times New Roman" w:hAnsi="Times New Roman"/>
          <w:sz w:val="24"/>
          <w:szCs w:val="24"/>
        </w:rPr>
        <w:t>circumference</w:t>
      </w:r>
      <w:proofErr w:type="gramStart"/>
      <w:r w:rsidRPr="00E46266">
        <w:rPr>
          <w:rFonts w:ascii="Times New Roman" w:hAnsi="Times New Roman"/>
          <w:sz w:val="24"/>
          <w:szCs w:val="24"/>
        </w:rPr>
        <w:t>:abdominal</w:t>
      </w:r>
      <w:proofErr w:type="spellEnd"/>
      <w:proofErr w:type="gramEnd"/>
      <w:r w:rsidRPr="00E46266">
        <w:rPr>
          <w:rFonts w:ascii="Times New Roman" w:hAnsi="Times New Roman"/>
          <w:sz w:val="24"/>
          <w:szCs w:val="24"/>
        </w:rPr>
        <w:t xml:space="preserve"> circumference ratio to controls. Representative results from </w:t>
      </w:r>
      <w:proofErr w:type="spellStart"/>
      <w:r w:rsidRPr="00E46266">
        <w:rPr>
          <w:rFonts w:ascii="Times New Roman" w:hAnsi="Times New Roman"/>
          <w:sz w:val="24"/>
          <w:szCs w:val="24"/>
        </w:rPr>
        <w:t>fetoplacental</w:t>
      </w:r>
      <w:proofErr w:type="spellEnd"/>
      <w:r w:rsidRPr="00E46266">
        <w:rPr>
          <w:rFonts w:ascii="Times New Roman" w:hAnsi="Times New Roman"/>
          <w:sz w:val="24"/>
          <w:szCs w:val="24"/>
        </w:rPr>
        <w:t xml:space="preserve"> Doppler studies are shown in Figure 2. A normal low resistance pattern of positive end-diastolic flow in a control fetus is shown. With progressive increases in placental resistance seen in IUGR fetuses, absence and then reversed end diastolic flow is apparent. Figure 3 demonstrates a normal high resistance middle cerebral artery Doppler signal in a healthy fetus and a positive </w:t>
      </w:r>
      <w:r w:rsidRPr="00E46266">
        <w:rPr>
          <w:rFonts w:ascii="Times New Roman" w:hAnsi="Times New Roman"/>
          <w:i/>
          <w:sz w:val="24"/>
          <w:szCs w:val="24"/>
        </w:rPr>
        <w:t xml:space="preserve">a wave </w:t>
      </w:r>
      <w:proofErr w:type="spellStart"/>
      <w:r w:rsidRPr="00E46266">
        <w:rPr>
          <w:rFonts w:ascii="Times New Roman" w:hAnsi="Times New Roman"/>
          <w:sz w:val="24"/>
          <w:szCs w:val="24"/>
        </w:rPr>
        <w:t>ductus</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venosus</w:t>
      </w:r>
      <w:proofErr w:type="spellEnd"/>
      <w:r w:rsidRPr="00E46266">
        <w:rPr>
          <w:rFonts w:ascii="Times New Roman" w:hAnsi="Times New Roman"/>
          <w:sz w:val="24"/>
          <w:szCs w:val="24"/>
        </w:rPr>
        <w:t xml:space="preserve"> in the same fetus.</w:t>
      </w:r>
      <w:ins w:id="115" w:author="Ryan Hodges" w:date="2012-11-12T10:43:00Z">
        <w:r w:rsidR="001D7D61">
          <w:rPr>
            <w:rFonts w:ascii="Times New Roman" w:hAnsi="Times New Roman"/>
            <w:sz w:val="24"/>
            <w:szCs w:val="24"/>
          </w:rPr>
          <w:t xml:space="preserve"> In IUGR fetuses, </w:t>
        </w:r>
      </w:ins>
      <w:ins w:id="116" w:author="Ryan Hodges" w:date="2012-11-12T10:44:00Z">
        <w:r w:rsidR="001D7D61">
          <w:rPr>
            <w:rFonts w:ascii="Times New Roman" w:hAnsi="Times New Roman"/>
            <w:sz w:val="24"/>
            <w:szCs w:val="24"/>
          </w:rPr>
          <w:t xml:space="preserve">an increased </w:t>
        </w:r>
        <w:proofErr w:type="spellStart"/>
        <w:r w:rsidR="001D7D61">
          <w:rPr>
            <w:rFonts w:ascii="Times New Roman" w:hAnsi="Times New Roman"/>
            <w:sz w:val="24"/>
            <w:szCs w:val="24"/>
          </w:rPr>
          <w:t>pulsatility</w:t>
        </w:r>
        <w:proofErr w:type="spellEnd"/>
        <w:r w:rsidR="001D7D61">
          <w:rPr>
            <w:rFonts w:ascii="Times New Roman" w:hAnsi="Times New Roman"/>
            <w:sz w:val="24"/>
            <w:szCs w:val="24"/>
          </w:rPr>
          <w:t xml:space="preserve"> index of the </w:t>
        </w:r>
        <w:proofErr w:type="spellStart"/>
        <w:r w:rsidR="001D7D61">
          <w:rPr>
            <w:rFonts w:ascii="Times New Roman" w:hAnsi="Times New Roman"/>
            <w:sz w:val="24"/>
            <w:szCs w:val="24"/>
          </w:rPr>
          <w:t>ductus</w:t>
        </w:r>
        <w:proofErr w:type="spellEnd"/>
        <w:r w:rsidR="001D7D61">
          <w:rPr>
            <w:rFonts w:ascii="Times New Roman" w:hAnsi="Times New Roman"/>
            <w:sz w:val="24"/>
            <w:szCs w:val="24"/>
          </w:rPr>
          <w:t xml:space="preserve"> </w:t>
        </w:r>
        <w:proofErr w:type="spellStart"/>
        <w:r w:rsidR="001D7D61">
          <w:rPr>
            <w:rFonts w:ascii="Times New Roman" w:hAnsi="Times New Roman"/>
            <w:sz w:val="24"/>
            <w:szCs w:val="24"/>
          </w:rPr>
          <w:t>venosus</w:t>
        </w:r>
        <w:proofErr w:type="spellEnd"/>
        <w:r w:rsidR="001D7D61">
          <w:rPr>
            <w:rFonts w:ascii="Times New Roman" w:hAnsi="Times New Roman"/>
            <w:sz w:val="24"/>
            <w:szCs w:val="24"/>
          </w:rPr>
          <w:t xml:space="preserve"> and</w:t>
        </w:r>
      </w:ins>
      <w:ins w:id="117" w:author="Ryan Hodges" w:date="2012-11-12T10:45:00Z">
        <w:r w:rsidR="001D7D61">
          <w:rPr>
            <w:rFonts w:ascii="Times New Roman" w:hAnsi="Times New Roman"/>
            <w:sz w:val="24"/>
            <w:szCs w:val="24"/>
          </w:rPr>
          <w:t xml:space="preserve"> reversal of the </w:t>
        </w:r>
        <w:r w:rsidR="001D7D61">
          <w:rPr>
            <w:rFonts w:ascii="Times New Roman" w:hAnsi="Times New Roman"/>
            <w:i/>
            <w:sz w:val="24"/>
            <w:szCs w:val="24"/>
          </w:rPr>
          <w:t xml:space="preserve">a </w:t>
        </w:r>
        <w:r w:rsidR="001D7D61">
          <w:rPr>
            <w:rFonts w:ascii="Times New Roman" w:hAnsi="Times New Roman"/>
            <w:sz w:val="24"/>
            <w:szCs w:val="24"/>
          </w:rPr>
          <w:t xml:space="preserve">wave </w:t>
        </w:r>
      </w:ins>
      <w:ins w:id="118" w:author="Ryan Hodges" w:date="2012-11-12T10:47:00Z">
        <w:r w:rsidR="001D7D61">
          <w:rPr>
            <w:rFonts w:ascii="Times New Roman" w:hAnsi="Times New Roman"/>
            <w:sz w:val="24"/>
            <w:szCs w:val="24"/>
          </w:rPr>
          <w:t>can</w:t>
        </w:r>
      </w:ins>
      <w:ins w:id="119" w:author="Ryan Hodges" w:date="2012-11-12T10:45:00Z">
        <w:r w:rsidR="001D7D61">
          <w:rPr>
            <w:rFonts w:ascii="Times New Roman" w:hAnsi="Times New Roman"/>
            <w:sz w:val="24"/>
            <w:szCs w:val="24"/>
          </w:rPr>
          <w:t xml:space="preserve"> b</w:t>
        </w:r>
        <w:r w:rsidR="00E35ACC">
          <w:rPr>
            <w:rFonts w:ascii="Times New Roman" w:hAnsi="Times New Roman"/>
            <w:sz w:val="24"/>
            <w:szCs w:val="24"/>
          </w:rPr>
          <w:t xml:space="preserve">e </w:t>
        </w:r>
        <w:proofErr w:type="gramStart"/>
        <w:r w:rsidR="00E35ACC">
          <w:rPr>
            <w:rFonts w:ascii="Times New Roman" w:hAnsi="Times New Roman"/>
            <w:sz w:val="24"/>
            <w:szCs w:val="24"/>
          </w:rPr>
          <w:t>seen</w:t>
        </w:r>
        <w:r w:rsidR="001D7D61">
          <w:rPr>
            <w:rFonts w:ascii="Times New Roman" w:hAnsi="Times New Roman"/>
            <w:sz w:val="24"/>
            <w:szCs w:val="24"/>
          </w:rPr>
          <w:t>.</w:t>
        </w:r>
      </w:ins>
      <w:ins w:id="120" w:author="Ryan Hodges" w:date="2012-11-12T16:49:00Z">
        <w:r w:rsidR="00E35ACC">
          <w:rPr>
            <w:rFonts w:ascii="Times New Roman" w:hAnsi="Times New Roman"/>
            <w:sz w:val="24"/>
            <w:szCs w:val="24"/>
            <w:vertAlign w:val="superscript"/>
          </w:rPr>
          <w:t>14</w:t>
        </w:r>
      </w:ins>
      <w:ins w:id="121" w:author="Ryan Hodges" w:date="2012-11-12T10:44:00Z">
        <w:r w:rsidR="001D7D61">
          <w:rPr>
            <w:rFonts w:ascii="Times New Roman" w:hAnsi="Times New Roman"/>
            <w:sz w:val="24"/>
            <w:szCs w:val="24"/>
          </w:rPr>
          <w:t xml:space="preserve"> </w:t>
        </w:r>
      </w:ins>
      <w:r w:rsidRPr="00E46266">
        <w:rPr>
          <w:rFonts w:ascii="Times New Roman" w:hAnsi="Times New Roman"/>
          <w:sz w:val="24"/>
          <w:szCs w:val="24"/>
        </w:rPr>
        <w:t xml:space="preserve"> Representative</w:t>
      </w:r>
      <w:proofErr w:type="gramEnd"/>
      <w:r w:rsidRPr="00E46266">
        <w:rPr>
          <w:rFonts w:ascii="Times New Roman" w:hAnsi="Times New Roman"/>
          <w:sz w:val="24"/>
          <w:szCs w:val="24"/>
        </w:rPr>
        <w:t xml:space="preserve"> results from M-mode fetal echocardiography </w:t>
      </w:r>
      <w:del w:id="122" w:author="Ryan Hodges" w:date="2012-11-12T10:25:00Z">
        <w:r w:rsidRPr="00E46266" w:rsidDel="00BF2AB2">
          <w:rPr>
            <w:rFonts w:ascii="Times New Roman" w:hAnsi="Times New Roman"/>
            <w:sz w:val="24"/>
            <w:szCs w:val="24"/>
          </w:rPr>
          <w:delText>in</w:delText>
        </w:r>
      </w:del>
      <w:r w:rsidRPr="00E46266">
        <w:rPr>
          <w:rFonts w:ascii="Times New Roman" w:hAnsi="Times New Roman"/>
          <w:sz w:val="24"/>
          <w:szCs w:val="24"/>
        </w:rPr>
        <w:t xml:space="preserve"> are then shown in Figure 4. This lateral view allows calculation of internal </w:t>
      </w:r>
      <w:ins w:id="123" w:author="Ryan Hodges" w:date="2012-11-12T11:02:00Z">
        <w:r w:rsidR="00AA3FCB">
          <w:rPr>
            <w:rFonts w:ascii="Times New Roman" w:hAnsi="Times New Roman"/>
            <w:sz w:val="24"/>
            <w:szCs w:val="24"/>
          </w:rPr>
          <w:t xml:space="preserve">ventricular </w:t>
        </w:r>
      </w:ins>
      <w:r w:rsidRPr="00E46266">
        <w:rPr>
          <w:rFonts w:ascii="Times New Roman" w:hAnsi="Times New Roman"/>
          <w:sz w:val="24"/>
          <w:szCs w:val="24"/>
        </w:rPr>
        <w:t>diameters</w:t>
      </w:r>
      <w:ins w:id="124" w:author="Ryan Hodges" w:date="2012-11-12T11:05:00Z">
        <w:r w:rsidR="00244389">
          <w:rPr>
            <w:rFonts w:ascii="Times New Roman" w:hAnsi="Times New Roman"/>
            <w:sz w:val="24"/>
            <w:szCs w:val="24"/>
          </w:rPr>
          <w:t xml:space="preserve"> and volumes</w:t>
        </w:r>
      </w:ins>
      <w:ins w:id="125" w:author="Ryan Hodges" w:date="2012-11-12T11:02:00Z">
        <w:r w:rsidR="0088056E">
          <w:rPr>
            <w:rFonts w:ascii="Times New Roman" w:hAnsi="Times New Roman"/>
            <w:sz w:val="24"/>
            <w:szCs w:val="24"/>
          </w:rPr>
          <w:t>.</w:t>
        </w:r>
        <w:r w:rsidR="00AA3FCB">
          <w:rPr>
            <w:rFonts w:ascii="Times New Roman" w:hAnsi="Times New Roman"/>
            <w:sz w:val="24"/>
            <w:szCs w:val="24"/>
          </w:rPr>
          <w:t xml:space="preserve"> </w:t>
        </w:r>
      </w:ins>
      <w:del w:id="126" w:author="Ryan Hodges" w:date="2012-11-12T15:59:00Z">
        <w:r w:rsidRPr="00E46266" w:rsidDel="0088056E">
          <w:rPr>
            <w:rFonts w:ascii="Times New Roman" w:hAnsi="Times New Roman"/>
            <w:sz w:val="24"/>
            <w:szCs w:val="24"/>
          </w:rPr>
          <w:delText xml:space="preserve"> </w:delText>
        </w:r>
      </w:del>
      <w:ins w:id="127" w:author="Ryan Hodges" w:date="2012-11-12T11:02:00Z">
        <w:r w:rsidR="00AA3FCB">
          <w:rPr>
            <w:rFonts w:ascii="Times New Roman" w:hAnsi="Times New Roman"/>
            <w:sz w:val="24"/>
            <w:szCs w:val="24"/>
          </w:rPr>
          <w:t>T</w:t>
        </w:r>
      </w:ins>
      <w:del w:id="128" w:author="Ryan Hodges" w:date="2012-11-12T11:02:00Z">
        <w:r w:rsidRPr="00E46266" w:rsidDel="00AA3FCB">
          <w:rPr>
            <w:rFonts w:ascii="Times New Roman" w:hAnsi="Times New Roman"/>
            <w:sz w:val="24"/>
            <w:szCs w:val="24"/>
          </w:rPr>
          <w:delText>and t</w:delText>
        </w:r>
      </w:del>
      <w:r w:rsidRPr="00E46266">
        <w:rPr>
          <w:rFonts w:ascii="Times New Roman" w:hAnsi="Times New Roman"/>
          <w:sz w:val="24"/>
          <w:szCs w:val="24"/>
        </w:rPr>
        <w:t>he apical view allows calculation of TAPSE and MAPSE. Figure 5 demonstrates speckle tracking of velocity vectors and the resultant regional strain curves to calculate strain, strain rate, displacement and velocity.</w:t>
      </w:r>
      <w:ins w:id="129" w:author="Ryan Hodges" w:date="2012-11-12T11:07:00Z">
        <w:r w:rsidR="00244389">
          <w:rPr>
            <w:rFonts w:ascii="Times New Roman" w:hAnsi="Times New Roman"/>
            <w:sz w:val="24"/>
            <w:szCs w:val="24"/>
          </w:rPr>
          <w:t xml:space="preserve"> </w:t>
        </w:r>
      </w:ins>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b/>
          <w:sz w:val="24"/>
          <w:szCs w:val="24"/>
        </w:rPr>
        <w:t>Discussion:</w:t>
      </w:r>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We have </w:t>
      </w:r>
      <w:r>
        <w:rPr>
          <w:rFonts w:ascii="Times New Roman" w:hAnsi="Times New Roman"/>
          <w:sz w:val="24"/>
          <w:szCs w:val="24"/>
        </w:rPr>
        <w:t>used</w:t>
      </w:r>
      <w:r w:rsidRPr="00E46266">
        <w:rPr>
          <w:rFonts w:ascii="Times New Roman" w:hAnsi="Times New Roman"/>
          <w:sz w:val="24"/>
          <w:szCs w:val="24"/>
        </w:rPr>
        <w:t xml:space="preserve"> a previously validated approach of surgically reducing </w:t>
      </w:r>
      <w:proofErr w:type="spellStart"/>
      <w:r w:rsidRPr="00E46266">
        <w:rPr>
          <w:rFonts w:ascii="Times New Roman" w:hAnsi="Times New Roman"/>
          <w:sz w:val="24"/>
          <w:szCs w:val="24"/>
        </w:rPr>
        <w:t>uteroplacental</w:t>
      </w:r>
      <w:proofErr w:type="spellEnd"/>
      <w:r w:rsidRPr="00E46266">
        <w:rPr>
          <w:rFonts w:ascii="Times New Roman" w:hAnsi="Times New Roman"/>
          <w:sz w:val="24"/>
          <w:szCs w:val="24"/>
        </w:rPr>
        <w:t xml:space="preserve"> blood flow in a rabbit to produce IUGR</w:t>
      </w:r>
      <w:r w:rsidRPr="00E46266">
        <w:rPr>
          <w:rFonts w:ascii="Times New Roman" w:hAnsi="Times New Roman"/>
          <w:sz w:val="24"/>
          <w:szCs w:val="24"/>
          <w:vertAlign w:val="superscript"/>
        </w:rPr>
        <w:t>13-16</w:t>
      </w:r>
      <w:r w:rsidRPr="00E46266">
        <w:rPr>
          <w:rFonts w:ascii="Times New Roman" w:hAnsi="Times New Roman"/>
          <w:sz w:val="24"/>
          <w:szCs w:val="24"/>
        </w:rPr>
        <w:t xml:space="preserve"> and later examining fetal cardiac function</w:t>
      </w:r>
      <w:r w:rsidRPr="00E46266">
        <w:rPr>
          <w:rFonts w:ascii="Times New Roman" w:hAnsi="Times New Roman"/>
          <w:sz w:val="24"/>
          <w:szCs w:val="24"/>
          <w:vertAlign w:val="superscript"/>
        </w:rPr>
        <w:t>14</w:t>
      </w:r>
      <w:r>
        <w:rPr>
          <w:rFonts w:ascii="Times New Roman" w:hAnsi="Times New Roman"/>
          <w:sz w:val="24"/>
          <w:szCs w:val="24"/>
        </w:rPr>
        <w:t xml:space="preserve"> to describe </w:t>
      </w:r>
      <w:proofErr w:type="spellStart"/>
      <w:r w:rsidRPr="00E46266">
        <w:rPr>
          <w:rFonts w:ascii="Times New Roman" w:hAnsi="Times New Roman"/>
          <w:sz w:val="24"/>
          <w:szCs w:val="24"/>
        </w:rPr>
        <w:t>microultrasound</w:t>
      </w:r>
      <w:proofErr w:type="spellEnd"/>
      <w:r w:rsidRPr="00E46266">
        <w:rPr>
          <w:rFonts w:ascii="Times New Roman" w:hAnsi="Times New Roman"/>
          <w:sz w:val="24"/>
          <w:szCs w:val="24"/>
        </w:rPr>
        <w:t xml:space="preserve"> technology and cardiac function analysis available on the </w:t>
      </w:r>
      <w:proofErr w:type="spellStart"/>
      <w:r w:rsidRPr="00E46266">
        <w:rPr>
          <w:rFonts w:ascii="Times New Roman" w:hAnsi="Times New Roman"/>
          <w:sz w:val="24"/>
          <w:szCs w:val="24"/>
        </w:rPr>
        <w:t>VisualSonics</w:t>
      </w:r>
      <w:proofErr w:type="spellEnd"/>
      <w:r w:rsidRPr="00E46266">
        <w:rPr>
          <w:rFonts w:ascii="Times New Roman" w:hAnsi="Times New Roman"/>
          <w:sz w:val="24"/>
          <w:szCs w:val="24"/>
        </w:rPr>
        <w:t xml:space="preserve"> VEVO 2100. The ability to reproduce </w:t>
      </w:r>
      <w:proofErr w:type="spellStart"/>
      <w:r w:rsidRPr="00E46266">
        <w:rPr>
          <w:rFonts w:ascii="Times New Roman" w:hAnsi="Times New Roman"/>
          <w:sz w:val="24"/>
          <w:szCs w:val="24"/>
        </w:rPr>
        <w:t>fetoplacental</w:t>
      </w:r>
      <w:proofErr w:type="spellEnd"/>
      <w:r w:rsidRPr="00E46266">
        <w:rPr>
          <w:rFonts w:ascii="Times New Roman" w:hAnsi="Times New Roman"/>
          <w:sz w:val="24"/>
          <w:szCs w:val="24"/>
        </w:rPr>
        <w:t xml:space="preserve"> Doppler changes of human IUGR fetuses in a small animal model and to then allow examination of cardiac function with recently described echocardiography is likely to progress fetal cardiac research in a clinically relevant way. </w:t>
      </w:r>
    </w:p>
    <w:p w:rsidR="002076B0" w:rsidRPr="00E46266" w:rsidRDefault="002076B0" w:rsidP="00474B5E">
      <w:pPr>
        <w:spacing w:line="240" w:lineRule="auto"/>
        <w:jc w:val="both"/>
        <w:rPr>
          <w:rFonts w:ascii="Times New Roman" w:hAnsi="Times New Roman"/>
          <w:sz w:val="24"/>
          <w:szCs w:val="24"/>
          <w:u w:val="single"/>
        </w:rPr>
      </w:pPr>
    </w:p>
    <w:p w:rsidR="002076B0" w:rsidRPr="00E46266" w:rsidRDefault="002076B0" w:rsidP="00474B5E">
      <w:pPr>
        <w:spacing w:line="240" w:lineRule="auto"/>
        <w:jc w:val="both"/>
        <w:rPr>
          <w:rFonts w:ascii="Times New Roman" w:hAnsi="Times New Roman"/>
          <w:sz w:val="24"/>
          <w:szCs w:val="24"/>
          <w:vertAlign w:val="superscript"/>
        </w:rPr>
      </w:pPr>
      <w:r w:rsidRPr="00E46266">
        <w:rPr>
          <w:rFonts w:ascii="Times New Roman" w:hAnsi="Times New Roman"/>
          <w:sz w:val="24"/>
          <w:szCs w:val="24"/>
        </w:rPr>
        <w:t>Small animal models</w:t>
      </w:r>
      <w:r w:rsidR="002629A0">
        <w:rPr>
          <w:rFonts w:ascii="Times New Roman" w:hAnsi="Times New Roman"/>
          <w:sz w:val="24"/>
          <w:szCs w:val="24"/>
        </w:rPr>
        <w:t xml:space="preserve"> </w:t>
      </w:r>
      <w:r w:rsidRPr="00E46266">
        <w:rPr>
          <w:rFonts w:ascii="Times New Roman" w:hAnsi="Times New Roman"/>
          <w:sz w:val="24"/>
          <w:szCs w:val="24"/>
        </w:rPr>
        <w:t>commonly rely on maternal caloric restriction or low protein consumption</w:t>
      </w:r>
      <w:r w:rsidRPr="00E46266">
        <w:rPr>
          <w:rFonts w:ascii="Times New Roman" w:hAnsi="Times New Roman"/>
          <w:sz w:val="24"/>
          <w:szCs w:val="24"/>
          <w:vertAlign w:val="superscript"/>
        </w:rPr>
        <w:t>9</w:t>
      </w:r>
      <w:r w:rsidRPr="00E46266">
        <w:rPr>
          <w:rFonts w:ascii="Times New Roman" w:hAnsi="Times New Roman"/>
          <w:sz w:val="24"/>
          <w:szCs w:val="24"/>
        </w:rPr>
        <w:t>, however these are limited by an inability to demonstrate reduced placental blood flow, the primary mechanism of IUGR in developed countries.</w:t>
      </w:r>
      <w:r w:rsidRPr="00E46266">
        <w:rPr>
          <w:rFonts w:ascii="Times New Roman" w:hAnsi="Times New Roman"/>
          <w:sz w:val="24"/>
          <w:szCs w:val="24"/>
          <w:vertAlign w:val="superscript"/>
        </w:rPr>
        <w:t>2</w:t>
      </w:r>
      <w:ins w:id="130" w:author="Ryan Hodges" w:date="2012-11-12T16:43:00Z">
        <w:r w:rsidR="003E4891">
          <w:rPr>
            <w:rFonts w:ascii="Times New Roman" w:hAnsi="Times New Roman"/>
            <w:sz w:val="24"/>
            <w:szCs w:val="24"/>
            <w:vertAlign w:val="superscript"/>
          </w:rPr>
          <w:t>7</w:t>
        </w:r>
      </w:ins>
      <w:del w:id="131" w:author="Ryan Hodges" w:date="2012-11-12T16:43:00Z">
        <w:r w:rsidRPr="00E46266" w:rsidDel="003E4891">
          <w:rPr>
            <w:rFonts w:ascii="Times New Roman" w:hAnsi="Times New Roman"/>
            <w:sz w:val="24"/>
            <w:szCs w:val="24"/>
            <w:vertAlign w:val="superscript"/>
          </w:rPr>
          <w:delText>6</w:delText>
        </w:r>
      </w:del>
      <w:r w:rsidRPr="00E46266">
        <w:rPr>
          <w:rFonts w:ascii="Times New Roman" w:hAnsi="Times New Roman"/>
          <w:sz w:val="24"/>
          <w:szCs w:val="24"/>
        </w:rPr>
        <w:t xml:space="preserve"> Further, surgical bilateral uterine artery ligation in rats, while commonly reported, does not reproducibly result in growth restriction.</w:t>
      </w:r>
      <w:r w:rsidRPr="00E46266">
        <w:rPr>
          <w:rFonts w:ascii="Times New Roman" w:hAnsi="Times New Roman"/>
          <w:sz w:val="24"/>
          <w:szCs w:val="24"/>
          <w:vertAlign w:val="superscript"/>
        </w:rPr>
        <w:t>2</w:t>
      </w:r>
      <w:ins w:id="132" w:author="Ryan Hodges" w:date="2012-11-12T16:43:00Z">
        <w:r w:rsidR="003E4891">
          <w:rPr>
            <w:rFonts w:ascii="Times New Roman" w:hAnsi="Times New Roman"/>
            <w:sz w:val="24"/>
            <w:szCs w:val="24"/>
            <w:vertAlign w:val="superscript"/>
          </w:rPr>
          <w:t>8</w:t>
        </w:r>
      </w:ins>
      <w:del w:id="133" w:author="Ryan Hodges" w:date="2012-11-12T16:43:00Z">
        <w:r w:rsidRPr="00E46266" w:rsidDel="003E4891">
          <w:rPr>
            <w:rFonts w:ascii="Times New Roman" w:hAnsi="Times New Roman"/>
            <w:sz w:val="24"/>
            <w:szCs w:val="24"/>
            <w:vertAlign w:val="superscript"/>
          </w:rPr>
          <w:delText>7</w:delText>
        </w:r>
      </w:del>
      <w:r w:rsidRPr="00E46266">
        <w:rPr>
          <w:rFonts w:ascii="Times New Roman" w:hAnsi="Times New Roman"/>
          <w:sz w:val="24"/>
          <w:szCs w:val="24"/>
        </w:rPr>
        <w:t xml:space="preserve"> In this current methodology</w:t>
      </w:r>
      <w:ins w:id="134" w:author="Ryan Hodges" w:date="2012-11-12T08:57:00Z">
        <w:r w:rsidR="009A2AFC">
          <w:rPr>
            <w:rFonts w:ascii="Times New Roman" w:hAnsi="Times New Roman"/>
            <w:sz w:val="24"/>
            <w:szCs w:val="24"/>
          </w:rPr>
          <w:t xml:space="preserve"> in </w:t>
        </w:r>
      </w:ins>
      <w:ins w:id="135" w:author="Ryan Hodges" w:date="2012-11-12T16:36:00Z">
        <w:r w:rsidR="00306FE0">
          <w:rPr>
            <w:rFonts w:ascii="Times New Roman" w:hAnsi="Times New Roman"/>
            <w:sz w:val="24"/>
            <w:szCs w:val="24"/>
          </w:rPr>
          <w:t>rabbit fetuses</w:t>
        </w:r>
      </w:ins>
      <w:r w:rsidRPr="00E46266">
        <w:rPr>
          <w:rFonts w:ascii="Times New Roman" w:hAnsi="Times New Roman"/>
          <w:sz w:val="24"/>
          <w:szCs w:val="24"/>
        </w:rPr>
        <w:t xml:space="preserve">, </w:t>
      </w:r>
      <w:ins w:id="136" w:author="Ryan Hodges" w:date="2012-11-12T10:14:00Z">
        <w:r w:rsidR="0053508F">
          <w:rPr>
            <w:rFonts w:ascii="Times New Roman" w:hAnsi="Times New Roman"/>
            <w:sz w:val="24"/>
            <w:szCs w:val="24"/>
          </w:rPr>
          <w:t xml:space="preserve">we show </w:t>
        </w:r>
      </w:ins>
      <w:r>
        <w:rPr>
          <w:rFonts w:ascii="Times New Roman" w:hAnsi="Times New Roman"/>
          <w:sz w:val="24"/>
          <w:szCs w:val="24"/>
        </w:rPr>
        <w:t xml:space="preserve">placental insufficiency </w:t>
      </w:r>
      <w:ins w:id="137" w:author="Ryan Hodges" w:date="2012-11-12T10:14:00Z">
        <w:r w:rsidR="0053508F">
          <w:rPr>
            <w:rFonts w:ascii="Times New Roman" w:hAnsi="Times New Roman"/>
            <w:sz w:val="24"/>
            <w:szCs w:val="24"/>
          </w:rPr>
          <w:t>to be</w:t>
        </w:r>
      </w:ins>
      <w:del w:id="138" w:author="Ryan Hodges" w:date="2012-11-12T10:14:00Z">
        <w:r w:rsidRPr="00E46266" w:rsidDel="0053508F">
          <w:rPr>
            <w:rFonts w:ascii="Times New Roman" w:hAnsi="Times New Roman"/>
            <w:sz w:val="24"/>
            <w:szCs w:val="24"/>
          </w:rPr>
          <w:delText>is</w:delText>
        </w:r>
      </w:del>
      <w:r w:rsidRPr="00E46266">
        <w:rPr>
          <w:rFonts w:ascii="Times New Roman" w:hAnsi="Times New Roman"/>
          <w:sz w:val="24"/>
          <w:szCs w:val="24"/>
        </w:rPr>
        <w:t xml:space="preserve"> evident by an absent or reversed end-diastolic flow of the umbilical artery Doppler (UA AREDF)</w:t>
      </w:r>
      <w:ins w:id="139" w:author="Ryan Hodges" w:date="2012-11-12T20:32:00Z">
        <w:r w:rsidR="002629A0">
          <w:rPr>
            <w:rFonts w:ascii="Times New Roman" w:hAnsi="Times New Roman"/>
            <w:sz w:val="24"/>
            <w:szCs w:val="24"/>
          </w:rPr>
          <w:t>,</w:t>
        </w:r>
      </w:ins>
      <w:ins w:id="140" w:author="Ryan Hodges" w:date="2012-11-12T16:37:00Z">
        <w:r w:rsidR="00306FE0">
          <w:rPr>
            <w:rFonts w:ascii="Times New Roman" w:hAnsi="Times New Roman"/>
            <w:sz w:val="24"/>
            <w:szCs w:val="24"/>
          </w:rPr>
          <w:t xml:space="preserve"> </w:t>
        </w:r>
      </w:ins>
      <w:ins w:id="141" w:author="Ryan Hodges" w:date="2012-11-12T20:33:00Z">
        <w:r w:rsidR="002629A0">
          <w:rPr>
            <w:rFonts w:ascii="Times New Roman" w:hAnsi="Times New Roman"/>
            <w:sz w:val="24"/>
            <w:szCs w:val="24"/>
          </w:rPr>
          <w:t xml:space="preserve">consistent with </w:t>
        </w:r>
      </w:ins>
      <w:proofErr w:type="spellStart"/>
      <w:ins w:id="142" w:author="Ryan Hodges" w:date="2012-11-12T20:34:00Z">
        <w:r w:rsidR="002629A0">
          <w:rPr>
            <w:rFonts w:ascii="Times New Roman" w:hAnsi="Times New Roman"/>
            <w:sz w:val="24"/>
            <w:szCs w:val="24"/>
          </w:rPr>
          <w:t>sonographic</w:t>
        </w:r>
        <w:proofErr w:type="spellEnd"/>
        <w:r w:rsidR="002629A0">
          <w:rPr>
            <w:rFonts w:ascii="Times New Roman" w:hAnsi="Times New Roman"/>
            <w:sz w:val="24"/>
            <w:szCs w:val="24"/>
          </w:rPr>
          <w:t xml:space="preserve"> findings in</w:t>
        </w:r>
      </w:ins>
      <w:ins w:id="143" w:author="Ryan Hodges" w:date="2012-11-12T20:33:00Z">
        <w:r w:rsidR="002629A0">
          <w:rPr>
            <w:rFonts w:ascii="Times New Roman" w:hAnsi="Times New Roman"/>
            <w:sz w:val="24"/>
            <w:szCs w:val="24"/>
          </w:rPr>
          <w:t xml:space="preserve"> human IUGR</w:t>
        </w:r>
      </w:ins>
      <w:r w:rsidRPr="00E46266">
        <w:rPr>
          <w:rFonts w:ascii="Times New Roman" w:hAnsi="Times New Roman"/>
          <w:sz w:val="24"/>
          <w:szCs w:val="24"/>
        </w:rPr>
        <w:t>. It has been shown experimentally that increased resistance in this Doppler signal reflects down stream impedance to blood flow in the placental vascular bed and is indicative of placental insufficiency.</w:t>
      </w:r>
      <w:r w:rsidRPr="00E46266">
        <w:rPr>
          <w:rFonts w:ascii="Times New Roman" w:hAnsi="Times New Roman"/>
          <w:sz w:val="24"/>
          <w:szCs w:val="24"/>
          <w:vertAlign w:val="superscript"/>
        </w:rPr>
        <w:t>2</w:t>
      </w:r>
      <w:ins w:id="144" w:author="Ryan Hodges" w:date="2012-11-12T16:44:00Z">
        <w:r w:rsidR="003E4891">
          <w:rPr>
            <w:rFonts w:ascii="Times New Roman" w:hAnsi="Times New Roman"/>
            <w:sz w:val="24"/>
            <w:szCs w:val="24"/>
            <w:vertAlign w:val="superscript"/>
          </w:rPr>
          <w:t>9</w:t>
        </w:r>
      </w:ins>
      <w:del w:id="145" w:author="Ryan Hodges" w:date="2012-11-12T16:43:00Z">
        <w:r w:rsidRPr="00E46266" w:rsidDel="003E4891">
          <w:rPr>
            <w:rFonts w:ascii="Times New Roman" w:hAnsi="Times New Roman"/>
            <w:sz w:val="24"/>
            <w:szCs w:val="24"/>
            <w:vertAlign w:val="superscript"/>
          </w:rPr>
          <w:delText>8</w:delText>
        </w:r>
      </w:del>
      <w:r w:rsidRPr="00E46266">
        <w:rPr>
          <w:rFonts w:ascii="Times New Roman" w:hAnsi="Times New Roman"/>
          <w:sz w:val="24"/>
          <w:szCs w:val="24"/>
        </w:rPr>
        <w:t xml:space="preserve"> The presence of UA AREDF is apparent when 50 – 70% of the villous vasculature is dysfunctional.</w:t>
      </w:r>
      <w:ins w:id="146" w:author="Ryan Hodges" w:date="2012-11-12T16:44:00Z">
        <w:r w:rsidR="003E4891">
          <w:rPr>
            <w:rFonts w:ascii="Times New Roman" w:hAnsi="Times New Roman"/>
            <w:sz w:val="24"/>
            <w:szCs w:val="24"/>
            <w:vertAlign w:val="superscript"/>
          </w:rPr>
          <w:t>30</w:t>
        </w:r>
      </w:ins>
      <w:del w:id="147" w:author="Ryan Hodges" w:date="2012-11-12T16:44:00Z">
        <w:r w:rsidRPr="00E46266" w:rsidDel="003E4891">
          <w:rPr>
            <w:rFonts w:ascii="Times New Roman" w:hAnsi="Times New Roman"/>
            <w:sz w:val="24"/>
            <w:szCs w:val="24"/>
            <w:vertAlign w:val="superscript"/>
          </w:rPr>
          <w:delText>29</w:delText>
        </w:r>
      </w:del>
      <w:proofErr w:type="gramStart"/>
      <w:r w:rsidRPr="00E46266">
        <w:rPr>
          <w:rFonts w:ascii="Times New Roman" w:hAnsi="Times New Roman"/>
          <w:sz w:val="24"/>
          <w:szCs w:val="24"/>
          <w:vertAlign w:val="superscript"/>
        </w:rPr>
        <w:t>,3</w:t>
      </w:r>
      <w:ins w:id="148" w:author="Ryan Hodges" w:date="2012-11-12T16:44:00Z">
        <w:r w:rsidR="003E4891">
          <w:rPr>
            <w:rFonts w:ascii="Times New Roman" w:hAnsi="Times New Roman"/>
            <w:sz w:val="24"/>
            <w:szCs w:val="24"/>
            <w:vertAlign w:val="superscript"/>
          </w:rPr>
          <w:t>1</w:t>
        </w:r>
      </w:ins>
      <w:proofErr w:type="gramEnd"/>
      <w:del w:id="149" w:author="Ryan Hodges" w:date="2012-11-12T16:44:00Z">
        <w:r w:rsidRPr="00E46266" w:rsidDel="003E4891">
          <w:rPr>
            <w:rFonts w:ascii="Times New Roman" w:hAnsi="Times New Roman"/>
            <w:sz w:val="24"/>
            <w:szCs w:val="24"/>
            <w:vertAlign w:val="superscript"/>
          </w:rPr>
          <w:delText>0</w:delText>
        </w:r>
      </w:del>
      <w:r w:rsidRPr="00E46266">
        <w:rPr>
          <w:rFonts w:ascii="Times New Roman" w:hAnsi="Times New Roman"/>
          <w:sz w:val="24"/>
          <w:szCs w:val="24"/>
        </w:rPr>
        <w:t xml:space="preserve"> Clinically, UA AREDF is a powerful predictor of hypoxia and poor </w:t>
      </w:r>
      <w:proofErr w:type="spellStart"/>
      <w:r w:rsidRPr="00E46266">
        <w:rPr>
          <w:rFonts w:ascii="Times New Roman" w:hAnsi="Times New Roman"/>
          <w:sz w:val="24"/>
          <w:szCs w:val="24"/>
        </w:rPr>
        <w:t>perinatal</w:t>
      </w:r>
      <w:proofErr w:type="spellEnd"/>
      <w:r w:rsidRPr="00E46266">
        <w:rPr>
          <w:rFonts w:ascii="Times New Roman" w:hAnsi="Times New Roman"/>
          <w:sz w:val="24"/>
          <w:szCs w:val="24"/>
        </w:rPr>
        <w:t xml:space="preserve"> outcome, and there is level 1-evidence to support its use in the management of high-risk pregnancy.</w:t>
      </w:r>
      <w:r w:rsidRPr="00E46266">
        <w:rPr>
          <w:rFonts w:ascii="Times New Roman" w:hAnsi="Times New Roman"/>
          <w:sz w:val="24"/>
          <w:szCs w:val="24"/>
          <w:vertAlign w:val="superscript"/>
        </w:rPr>
        <w:t>17</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In this model, if UA AREDF is observed the researcher can be confident that the primary surgery was successful in producing </w:t>
      </w:r>
      <w:r>
        <w:rPr>
          <w:rFonts w:ascii="Times New Roman" w:hAnsi="Times New Roman"/>
          <w:sz w:val="24"/>
          <w:szCs w:val="24"/>
        </w:rPr>
        <w:t>severe placental insufficiency</w:t>
      </w:r>
      <w:r w:rsidRPr="00E46266">
        <w:rPr>
          <w:rFonts w:ascii="Times New Roman" w:hAnsi="Times New Roman"/>
          <w:sz w:val="24"/>
          <w:szCs w:val="24"/>
        </w:rPr>
        <w:t xml:space="preserve"> and that further </w:t>
      </w:r>
      <w:proofErr w:type="spellStart"/>
      <w:r w:rsidRPr="00E46266">
        <w:rPr>
          <w:rFonts w:ascii="Times New Roman" w:hAnsi="Times New Roman"/>
          <w:sz w:val="24"/>
          <w:szCs w:val="24"/>
        </w:rPr>
        <w:t>echocardiographic</w:t>
      </w:r>
      <w:proofErr w:type="spellEnd"/>
      <w:r w:rsidRPr="00E46266">
        <w:rPr>
          <w:rFonts w:ascii="Times New Roman" w:hAnsi="Times New Roman"/>
          <w:sz w:val="24"/>
          <w:szCs w:val="24"/>
        </w:rPr>
        <w:t xml:space="preserve"> assessment is likely to be fruitful. Fetal echocardiography has recently branched out from a predominantly diagnostic domain of congenital abnormalities to now providing detailed functional assessments of cardiac function.</w:t>
      </w:r>
      <w:r w:rsidRPr="00E46266">
        <w:rPr>
          <w:rFonts w:ascii="Times New Roman" w:hAnsi="Times New Roman"/>
          <w:sz w:val="24"/>
          <w:szCs w:val="24"/>
          <w:vertAlign w:val="superscript"/>
        </w:rPr>
        <w:t>18</w:t>
      </w:r>
      <w:r w:rsidRPr="00E46266">
        <w:rPr>
          <w:rFonts w:ascii="Times New Roman" w:hAnsi="Times New Roman"/>
          <w:sz w:val="24"/>
          <w:szCs w:val="24"/>
        </w:rPr>
        <w:t xml:space="preserve"> Both Doppler and M-mode can be used to assess fetal ventricular function and derive measures of cardiac output.</w:t>
      </w:r>
      <w:r w:rsidRPr="00E46266">
        <w:rPr>
          <w:rFonts w:ascii="Times New Roman" w:hAnsi="Times New Roman"/>
          <w:sz w:val="24"/>
          <w:szCs w:val="24"/>
          <w:vertAlign w:val="superscript"/>
        </w:rPr>
        <w:t>3</w:t>
      </w:r>
      <w:ins w:id="150" w:author="Ryan Hodges" w:date="2012-11-12T16:44:00Z">
        <w:r w:rsidR="003E4891">
          <w:rPr>
            <w:rFonts w:ascii="Times New Roman" w:hAnsi="Times New Roman"/>
            <w:sz w:val="24"/>
            <w:szCs w:val="24"/>
            <w:vertAlign w:val="superscript"/>
          </w:rPr>
          <w:t>2</w:t>
        </w:r>
      </w:ins>
      <w:del w:id="151" w:author="Ryan Hodges" w:date="2012-11-12T16:44:00Z">
        <w:r w:rsidRPr="00E46266" w:rsidDel="003E4891">
          <w:rPr>
            <w:rFonts w:ascii="Times New Roman" w:hAnsi="Times New Roman"/>
            <w:sz w:val="24"/>
            <w:szCs w:val="24"/>
            <w:vertAlign w:val="superscript"/>
          </w:rPr>
          <w:delText>1</w:delText>
        </w:r>
      </w:del>
      <w:r w:rsidRPr="00E46266">
        <w:rPr>
          <w:rFonts w:ascii="Times New Roman" w:hAnsi="Times New Roman"/>
          <w:sz w:val="24"/>
          <w:szCs w:val="24"/>
        </w:rPr>
        <w:t xml:space="preserve"> More recently, novel indices of cardiac performance in the fetus have been described such as speckle tracking and strain measurement</w:t>
      </w:r>
      <w:r w:rsidRPr="00E46266">
        <w:rPr>
          <w:rFonts w:ascii="Times New Roman" w:hAnsi="Times New Roman"/>
          <w:sz w:val="24"/>
          <w:szCs w:val="24"/>
          <w:vertAlign w:val="superscript"/>
        </w:rPr>
        <w:t>3</w:t>
      </w:r>
      <w:ins w:id="152" w:author="Ryan Hodges" w:date="2012-11-12T16:44:00Z">
        <w:r w:rsidR="003E4891">
          <w:rPr>
            <w:rFonts w:ascii="Times New Roman" w:hAnsi="Times New Roman"/>
            <w:sz w:val="24"/>
            <w:szCs w:val="24"/>
            <w:vertAlign w:val="superscript"/>
          </w:rPr>
          <w:t>3</w:t>
        </w:r>
      </w:ins>
      <w:del w:id="153" w:author="Ryan Hodges" w:date="2012-11-12T16:44:00Z">
        <w:r w:rsidRPr="00E46266" w:rsidDel="003E4891">
          <w:rPr>
            <w:rFonts w:ascii="Times New Roman" w:hAnsi="Times New Roman"/>
            <w:sz w:val="24"/>
            <w:szCs w:val="24"/>
            <w:vertAlign w:val="superscript"/>
          </w:rPr>
          <w:delText>2</w:delText>
        </w:r>
      </w:del>
      <w:r w:rsidRPr="00E46266">
        <w:rPr>
          <w:rFonts w:ascii="Times New Roman" w:hAnsi="Times New Roman"/>
          <w:sz w:val="24"/>
          <w:szCs w:val="24"/>
        </w:rPr>
        <w:t>, the myocardial performance index</w:t>
      </w:r>
      <w:r w:rsidRPr="00E46266">
        <w:rPr>
          <w:rFonts w:ascii="Times New Roman" w:hAnsi="Times New Roman"/>
          <w:sz w:val="24"/>
          <w:szCs w:val="24"/>
          <w:vertAlign w:val="superscript"/>
        </w:rPr>
        <w:t>2</w:t>
      </w:r>
      <w:ins w:id="154" w:author="Ryan Hodges" w:date="2012-11-12T16:44:00Z">
        <w:r w:rsidR="003E4891">
          <w:rPr>
            <w:rFonts w:ascii="Times New Roman" w:hAnsi="Times New Roman"/>
            <w:sz w:val="24"/>
            <w:szCs w:val="24"/>
            <w:vertAlign w:val="superscript"/>
          </w:rPr>
          <w:t>4</w:t>
        </w:r>
      </w:ins>
      <w:del w:id="155" w:author="Ryan Hodges" w:date="2012-11-12T16:44:00Z">
        <w:r w:rsidRPr="00E46266" w:rsidDel="003E4891">
          <w:rPr>
            <w:rFonts w:ascii="Times New Roman" w:hAnsi="Times New Roman"/>
            <w:sz w:val="24"/>
            <w:szCs w:val="24"/>
            <w:vertAlign w:val="superscript"/>
          </w:rPr>
          <w:delText>3</w:delText>
        </w:r>
      </w:del>
      <w:proofErr w:type="gramStart"/>
      <w:r w:rsidRPr="00E46266">
        <w:rPr>
          <w:rFonts w:ascii="Times New Roman" w:hAnsi="Times New Roman"/>
          <w:sz w:val="24"/>
          <w:szCs w:val="24"/>
          <w:vertAlign w:val="superscript"/>
        </w:rPr>
        <w:t>,3</w:t>
      </w:r>
      <w:ins w:id="156" w:author="Ryan Hodges" w:date="2012-11-12T16:44:00Z">
        <w:r w:rsidR="003E4891">
          <w:rPr>
            <w:rFonts w:ascii="Times New Roman" w:hAnsi="Times New Roman"/>
            <w:sz w:val="24"/>
            <w:szCs w:val="24"/>
            <w:vertAlign w:val="superscript"/>
          </w:rPr>
          <w:t>4</w:t>
        </w:r>
      </w:ins>
      <w:proofErr w:type="gramEnd"/>
      <w:del w:id="157" w:author="Ryan Hodges" w:date="2012-11-12T16:44:00Z">
        <w:r w:rsidRPr="00E46266" w:rsidDel="003E4891">
          <w:rPr>
            <w:rFonts w:ascii="Times New Roman" w:hAnsi="Times New Roman"/>
            <w:sz w:val="24"/>
            <w:szCs w:val="24"/>
            <w:vertAlign w:val="superscript"/>
          </w:rPr>
          <w:delText>3</w:delText>
        </w:r>
      </w:del>
      <w:r w:rsidRPr="00E46266">
        <w:rPr>
          <w:rFonts w:ascii="Times New Roman" w:hAnsi="Times New Roman"/>
          <w:sz w:val="24"/>
          <w:szCs w:val="24"/>
        </w:rPr>
        <w:t>, tissue Doppler</w:t>
      </w:r>
      <w:r w:rsidRPr="00E46266">
        <w:rPr>
          <w:rFonts w:ascii="Times New Roman" w:hAnsi="Times New Roman"/>
          <w:sz w:val="24"/>
          <w:szCs w:val="24"/>
          <w:vertAlign w:val="superscript"/>
        </w:rPr>
        <w:t>3</w:t>
      </w:r>
      <w:ins w:id="158" w:author="Ryan Hodges" w:date="2012-11-12T16:44:00Z">
        <w:r w:rsidR="003E4891">
          <w:rPr>
            <w:rFonts w:ascii="Times New Roman" w:hAnsi="Times New Roman"/>
            <w:sz w:val="24"/>
            <w:szCs w:val="24"/>
            <w:vertAlign w:val="superscript"/>
          </w:rPr>
          <w:t>5</w:t>
        </w:r>
      </w:ins>
      <w:del w:id="159" w:author="Ryan Hodges" w:date="2012-11-12T16:44:00Z">
        <w:r w:rsidRPr="00E46266" w:rsidDel="003E4891">
          <w:rPr>
            <w:rFonts w:ascii="Times New Roman" w:hAnsi="Times New Roman"/>
            <w:sz w:val="24"/>
            <w:szCs w:val="24"/>
            <w:vertAlign w:val="superscript"/>
          </w:rPr>
          <w:delText>4</w:delText>
        </w:r>
      </w:del>
      <w:r w:rsidRPr="00E46266">
        <w:rPr>
          <w:rFonts w:ascii="Times New Roman" w:hAnsi="Times New Roman"/>
          <w:sz w:val="24"/>
          <w:szCs w:val="24"/>
        </w:rPr>
        <w:t xml:space="preserve"> and three-dimensional (3D) techniques.</w:t>
      </w:r>
      <w:r w:rsidRPr="00E46266">
        <w:rPr>
          <w:rFonts w:ascii="Times New Roman" w:hAnsi="Times New Roman"/>
          <w:sz w:val="24"/>
          <w:szCs w:val="24"/>
          <w:vertAlign w:val="superscript"/>
        </w:rPr>
        <w:t>3</w:t>
      </w:r>
      <w:ins w:id="160" w:author="Ryan Hodges" w:date="2012-11-12T16:44:00Z">
        <w:r w:rsidR="003E4891">
          <w:rPr>
            <w:rFonts w:ascii="Times New Roman" w:hAnsi="Times New Roman"/>
            <w:sz w:val="24"/>
            <w:szCs w:val="24"/>
            <w:vertAlign w:val="superscript"/>
          </w:rPr>
          <w:t>2</w:t>
        </w:r>
      </w:ins>
      <w:del w:id="161" w:author="Ryan Hodges" w:date="2012-11-12T16:44:00Z">
        <w:r w:rsidRPr="00E46266" w:rsidDel="003E4891">
          <w:rPr>
            <w:rFonts w:ascii="Times New Roman" w:hAnsi="Times New Roman"/>
            <w:sz w:val="24"/>
            <w:szCs w:val="24"/>
            <w:vertAlign w:val="superscript"/>
          </w:rPr>
          <w:delText>1</w:delText>
        </w:r>
      </w:del>
      <w:r w:rsidRPr="00E46266">
        <w:rPr>
          <w:rFonts w:ascii="Times New Roman" w:hAnsi="Times New Roman"/>
          <w:sz w:val="24"/>
          <w:szCs w:val="24"/>
        </w:rPr>
        <w:t xml:space="preserve">  An important feature of this current study is that these recent advances can also be performed on this small-scale </w:t>
      </w:r>
      <w:del w:id="162" w:author="Ryan Hodges" w:date="2012-11-12T08:59:00Z">
        <w:r w:rsidRPr="00E46266" w:rsidDel="00742DEB">
          <w:rPr>
            <w:rFonts w:ascii="Times New Roman" w:hAnsi="Times New Roman"/>
            <w:sz w:val="24"/>
            <w:szCs w:val="24"/>
          </w:rPr>
          <w:delText xml:space="preserve">animal </w:delText>
        </w:r>
      </w:del>
      <w:ins w:id="163" w:author="Ryan Hodges" w:date="2012-11-12T08:59:00Z">
        <w:r w:rsidR="00742DEB">
          <w:rPr>
            <w:rFonts w:ascii="Times New Roman" w:hAnsi="Times New Roman"/>
            <w:sz w:val="24"/>
            <w:szCs w:val="24"/>
          </w:rPr>
          <w:t>rabbit</w:t>
        </w:r>
        <w:r w:rsidR="00742DEB" w:rsidRPr="00E46266">
          <w:rPr>
            <w:rFonts w:ascii="Times New Roman" w:hAnsi="Times New Roman"/>
            <w:sz w:val="24"/>
            <w:szCs w:val="24"/>
          </w:rPr>
          <w:t xml:space="preserve"> </w:t>
        </w:r>
      </w:ins>
      <w:r w:rsidRPr="00E46266">
        <w:rPr>
          <w:rFonts w:ascii="Times New Roman" w:hAnsi="Times New Roman"/>
          <w:sz w:val="24"/>
          <w:szCs w:val="24"/>
        </w:rPr>
        <w:t xml:space="preserve">model using the </w:t>
      </w:r>
      <w:proofErr w:type="spellStart"/>
      <w:r w:rsidRPr="00E46266">
        <w:rPr>
          <w:rFonts w:ascii="Times New Roman" w:hAnsi="Times New Roman"/>
          <w:sz w:val="24"/>
          <w:szCs w:val="24"/>
        </w:rPr>
        <w:t>Visualsonics</w:t>
      </w:r>
      <w:proofErr w:type="spellEnd"/>
      <w:r w:rsidRPr="00E46266">
        <w:rPr>
          <w:rFonts w:ascii="Times New Roman" w:hAnsi="Times New Roman"/>
          <w:sz w:val="24"/>
          <w:szCs w:val="24"/>
        </w:rPr>
        <w:t xml:space="preserve"> VEVO 2100 </w:t>
      </w:r>
      <w:proofErr w:type="spellStart"/>
      <w:r w:rsidRPr="00E46266">
        <w:rPr>
          <w:rFonts w:ascii="Times New Roman" w:hAnsi="Times New Roman"/>
          <w:sz w:val="24"/>
          <w:szCs w:val="24"/>
        </w:rPr>
        <w:t>microultrasound</w:t>
      </w:r>
      <w:proofErr w:type="spellEnd"/>
      <w:r w:rsidRPr="00E46266">
        <w:rPr>
          <w:rFonts w:ascii="Times New Roman" w:hAnsi="Times New Roman"/>
          <w:sz w:val="24"/>
          <w:szCs w:val="24"/>
        </w:rPr>
        <w:t xml:space="preserve"> and cardiac function analysis software. Furthermore, as previously described</w:t>
      </w:r>
      <w:r w:rsidRPr="00E46266">
        <w:rPr>
          <w:rFonts w:ascii="Times New Roman" w:hAnsi="Times New Roman"/>
          <w:sz w:val="24"/>
          <w:szCs w:val="24"/>
          <w:vertAlign w:val="superscript"/>
        </w:rPr>
        <w:t>14</w:t>
      </w:r>
      <w:r w:rsidRPr="00E46266">
        <w:rPr>
          <w:rFonts w:ascii="Times New Roman" w:hAnsi="Times New Roman"/>
          <w:sz w:val="24"/>
          <w:szCs w:val="24"/>
        </w:rPr>
        <w:t xml:space="preserve"> this model also allows assessment of the fetal hemodynamic response in other vascular territories, in particular the middle cerebral artery</w:t>
      </w:r>
      <w:r>
        <w:rPr>
          <w:rFonts w:ascii="Times New Roman" w:hAnsi="Times New Roman"/>
          <w:sz w:val="24"/>
          <w:szCs w:val="24"/>
        </w:rPr>
        <w:t xml:space="preserve">, </w:t>
      </w:r>
      <w:proofErr w:type="spellStart"/>
      <w:r w:rsidRPr="00E46266">
        <w:rPr>
          <w:rFonts w:ascii="Times New Roman" w:hAnsi="Times New Roman"/>
          <w:sz w:val="24"/>
          <w:szCs w:val="24"/>
        </w:rPr>
        <w:t>ductus</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venosus</w:t>
      </w:r>
      <w:proofErr w:type="spellEnd"/>
      <w:r>
        <w:rPr>
          <w:rFonts w:ascii="Times New Roman" w:hAnsi="Times New Roman"/>
          <w:sz w:val="24"/>
          <w:szCs w:val="24"/>
        </w:rPr>
        <w:t xml:space="preserve"> and aortic isthmus</w:t>
      </w:r>
      <w:r w:rsidRPr="00E46266">
        <w:rPr>
          <w:rFonts w:ascii="Times New Roman" w:hAnsi="Times New Roman"/>
          <w:sz w:val="24"/>
          <w:szCs w:val="24"/>
        </w:rPr>
        <w:t>, which are used widely in clinical practice when examining the growth-restricted fetus.</w:t>
      </w:r>
      <w:r w:rsidRPr="00E46266">
        <w:rPr>
          <w:rFonts w:ascii="Times New Roman" w:hAnsi="Times New Roman"/>
          <w:sz w:val="24"/>
          <w:szCs w:val="24"/>
          <w:vertAlign w:val="superscript"/>
        </w:rPr>
        <w:t>3</w:t>
      </w:r>
      <w:ins w:id="164" w:author="Ryan Hodges" w:date="2012-11-12T16:44:00Z">
        <w:r w:rsidR="003E4891">
          <w:rPr>
            <w:rFonts w:ascii="Times New Roman" w:hAnsi="Times New Roman"/>
            <w:sz w:val="24"/>
            <w:szCs w:val="24"/>
            <w:vertAlign w:val="superscript"/>
          </w:rPr>
          <w:t>6</w:t>
        </w:r>
      </w:ins>
      <w:del w:id="165" w:author="Ryan Hodges" w:date="2012-11-12T16:44:00Z">
        <w:r w:rsidRPr="00E46266" w:rsidDel="003E4891">
          <w:rPr>
            <w:rFonts w:ascii="Times New Roman" w:hAnsi="Times New Roman"/>
            <w:sz w:val="24"/>
            <w:szCs w:val="24"/>
            <w:vertAlign w:val="superscript"/>
          </w:rPr>
          <w:delText>5</w:delText>
        </w:r>
      </w:del>
      <w:r w:rsidRPr="00E46266">
        <w:rPr>
          <w:rFonts w:ascii="Times New Roman" w:hAnsi="Times New Roman"/>
          <w:sz w:val="24"/>
          <w:szCs w:val="24"/>
        </w:rPr>
        <w:t xml:space="preserve"> Similarly, the effects of administering </w:t>
      </w:r>
      <w:proofErr w:type="spellStart"/>
      <w:r w:rsidRPr="00E46266">
        <w:rPr>
          <w:rFonts w:ascii="Times New Roman" w:hAnsi="Times New Roman"/>
          <w:sz w:val="24"/>
          <w:szCs w:val="24"/>
        </w:rPr>
        <w:t>glucocorticoids</w:t>
      </w:r>
      <w:proofErr w:type="spellEnd"/>
      <w:r w:rsidRPr="00E46266">
        <w:rPr>
          <w:rFonts w:ascii="Times New Roman" w:hAnsi="Times New Roman"/>
          <w:sz w:val="24"/>
          <w:szCs w:val="24"/>
        </w:rPr>
        <w:t xml:space="preserve"> in preparation for preterm birth may also be examined.</w:t>
      </w:r>
      <w:r w:rsidRPr="00E46266">
        <w:rPr>
          <w:rFonts w:ascii="Times New Roman" w:hAnsi="Times New Roman"/>
          <w:sz w:val="24"/>
          <w:szCs w:val="24"/>
          <w:vertAlign w:val="superscript"/>
        </w:rPr>
        <w:t>3</w:t>
      </w:r>
      <w:ins w:id="166" w:author="Ryan Hodges" w:date="2012-11-12T16:44:00Z">
        <w:r w:rsidR="003E4891">
          <w:rPr>
            <w:rFonts w:ascii="Times New Roman" w:hAnsi="Times New Roman"/>
            <w:sz w:val="24"/>
            <w:szCs w:val="24"/>
            <w:vertAlign w:val="superscript"/>
          </w:rPr>
          <w:t>7</w:t>
        </w:r>
      </w:ins>
      <w:del w:id="167" w:author="Ryan Hodges" w:date="2012-11-12T16:44:00Z">
        <w:r w:rsidRPr="00E46266" w:rsidDel="003E4891">
          <w:rPr>
            <w:rFonts w:ascii="Times New Roman" w:hAnsi="Times New Roman"/>
            <w:sz w:val="24"/>
            <w:szCs w:val="24"/>
            <w:vertAlign w:val="superscript"/>
          </w:rPr>
          <w:delText>6</w:delText>
        </w:r>
      </w:del>
      <w:proofErr w:type="gramStart"/>
      <w:r w:rsidRPr="00E46266">
        <w:rPr>
          <w:rFonts w:ascii="Times New Roman" w:hAnsi="Times New Roman"/>
          <w:sz w:val="24"/>
          <w:szCs w:val="24"/>
          <w:vertAlign w:val="superscript"/>
        </w:rPr>
        <w:t>,3</w:t>
      </w:r>
      <w:ins w:id="168" w:author="Ryan Hodges" w:date="2012-11-12T16:45:00Z">
        <w:r w:rsidR="003E4891">
          <w:rPr>
            <w:rFonts w:ascii="Times New Roman" w:hAnsi="Times New Roman"/>
            <w:sz w:val="24"/>
            <w:szCs w:val="24"/>
            <w:vertAlign w:val="superscript"/>
          </w:rPr>
          <w:t>8</w:t>
        </w:r>
      </w:ins>
      <w:proofErr w:type="gramEnd"/>
      <w:del w:id="169" w:author="Ryan Hodges" w:date="2012-11-12T16:45:00Z">
        <w:r w:rsidRPr="00E46266" w:rsidDel="003E4891">
          <w:rPr>
            <w:rFonts w:ascii="Times New Roman" w:hAnsi="Times New Roman"/>
            <w:sz w:val="24"/>
            <w:szCs w:val="24"/>
            <w:vertAlign w:val="superscript"/>
          </w:rPr>
          <w:delText>7</w:delText>
        </w:r>
      </w:del>
      <w:r w:rsidRPr="00E46266">
        <w:rPr>
          <w:rFonts w:ascii="Times New Roman" w:hAnsi="Times New Roman"/>
          <w:sz w:val="24"/>
          <w:szCs w:val="24"/>
        </w:rPr>
        <w:t xml:space="preserve"> This rabbit model offers further advantages in terms of internal controls in the opposite horn of the uterus, a similar </w:t>
      </w:r>
      <w:r w:rsidRPr="00E46266">
        <w:rPr>
          <w:rFonts w:ascii="Times New Roman" w:hAnsi="Times New Roman"/>
          <w:sz w:val="24"/>
          <w:lang w:val="en-GB"/>
        </w:rPr>
        <w:t xml:space="preserve">villous and </w:t>
      </w:r>
      <w:proofErr w:type="spellStart"/>
      <w:r w:rsidRPr="00E46266">
        <w:rPr>
          <w:rFonts w:ascii="Times New Roman" w:hAnsi="Times New Roman"/>
          <w:sz w:val="24"/>
          <w:lang w:val="en-GB"/>
        </w:rPr>
        <w:t>hemochorial</w:t>
      </w:r>
      <w:proofErr w:type="spellEnd"/>
      <w:r w:rsidRPr="00E46266">
        <w:rPr>
          <w:rFonts w:ascii="Times New Roman" w:hAnsi="Times New Roman"/>
          <w:sz w:val="24"/>
          <w:lang w:val="en-GB"/>
        </w:rPr>
        <w:t xml:space="preserve"> </w:t>
      </w:r>
      <w:proofErr w:type="spellStart"/>
      <w:r w:rsidRPr="00E46266">
        <w:rPr>
          <w:rFonts w:ascii="Times New Roman" w:hAnsi="Times New Roman"/>
          <w:sz w:val="24"/>
          <w:lang w:val="en-GB"/>
        </w:rPr>
        <w:t>placentation</w:t>
      </w:r>
      <w:proofErr w:type="spellEnd"/>
      <w:r w:rsidRPr="00E46266">
        <w:rPr>
          <w:rFonts w:ascii="Times New Roman" w:hAnsi="Times New Roman"/>
          <w:sz w:val="24"/>
          <w:lang w:val="en-GB"/>
        </w:rPr>
        <w:t xml:space="preserve"> to human pregnancy</w:t>
      </w:r>
      <w:r w:rsidRPr="00E46266">
        <w:rPr>
          <w:rFonts w:ascii="Times New Roman" w:hAnsi="Times New Roman"/>
          <w:sz w:val="24"/>
          <w:vertAlign w:val="superscript"/>
          <w:lang w:val="en-GB"/>
        </w:rPr>
        <w:t>13</w:t>
      </w:r>
      <w:r w:rsidRPr="00E46266">
        <w:rPr>
          <w:rFonts w:ascii="Times New Roman" w:hAnsi="Times New Roman"/>
          <w:sz w:val="24"/>
          <w:lang w:val="en-GB"/>
        </w:rPr>
        <w:t xml:space="preserve">, </w:t>
      </w:r>
      <w:r w:rsidRPr="00E46266">
        <w:rPr>
          <w:rFonts w:ascii="Times New Roman" w:hAnsi="Times New Roman"/>
          <w:sz w:val="24"/>
          <w:szCs w:val="24"/>
        </w:rPr>
        <w:t xml:space="preserve">low cost, availability and relatively easy handling. </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lang w:val="en-GB"/>
        </w:rPr>
        <w:t>There are, nevertheless,</w:t>
      </w:r>
      <w:r w:rsidRPr="00E46266">
        <w:rPr>
          <w:rFonts w:ascii="Times New Roman" w:hAnsi="Times New Roman"/>
          <w:sz w:val="24"/>
          <w:szCs w:val="24"/>
        </w:rPr>
        <w:t xml:space="preserve"> several limitations of this model that must be addressed. The major limitation is iatrogenic fetal </w:t>
      </w:r>
      <w:proofErr w:type="spellStart"/>
      <w:r w:rsidRPr="00E46266">
        <w:rPr>
          <w:rFonts w:ascii="Times New Roman" w:hAnsi="Times New Roman"/>
          <w:sz w:val="24"/>
          <w:szCs w:val="24"/>
        </w:rPr>
        <w:t>bradycardia</w:t>
      </w:r>
      <w:proofErr w:type="spellEnd"/>
      <w:r w:rsidRPr="00E46266">
        <w:rPr>
          <w:rFonts w:ascii="Times New Roman" w:hAnsi="Times New Roman"/>
          <w:sz w:val="24"/>
          <w:szCs w:val="24"/>
        </w:rPr>
        <w:t xml:space="preserve"> during echocardiography. Maternally administered inhalational </w:t>
      </w:r>
      <w:proofErr w:type="spellStart"/>
      <w:r w:rsidRPr="00E46266">
        <w:rPr>
          <w:rFonts w:ascii="Times New Roman" w:hAnsi="Times New Roman"/>
          <w:sz w:val="24"/>
          <w:szCs w:val="24"/>
        </w:rPr>
        <w:t>isoflurane</w:t>
      </w:r>
      <w:proofErr w:type="spellEnd"/>
      <w:r w:rsidRPr="00E46266">
        <w:rPr>
          <w:rFonts w:ascii="Times New Roman" w:hAnsi="Times New Roman"/>
          <w:sz w:val="24"/>
          <w:szCs w:val="24"/>
        </w:rPr>
        <w:t xml:space="preserve"> can result in fetal bradycardia</w:t>
      </w:r>
      <w:r w:rsidRPr="00E46266">
        <w:rPr>
          <w:rFonts w:ascii="Times New Roman" w:hAnsi="Times New Roman"/>
          <w:sz w:val="24"/>
          <w:szCs w:val="24"/>
          <w:vertAlign w:val="superscript"/>
        </w:rPr>
        <w:t>3</w:t>
      </w:r>
      <w:ins w:id="170" w:author="Ryan Hodges" w:date="2012-11-12T16:45:00Z">
        <w:r w:rsidR="003E4891">
          <w:rPr>
            <w:rFonts w:ascii="Times New Roman" w:hAnsi="Times New Roman"/>
            <w:sz w:val="24"/>
            <w:szCs w:val="24"/>
            <w:vertAlign w:val="superscript"/>
          </w:rPr>
          <w:t>9</w:t>
        </w:r>
      </w:ins>
      <w:del w:id="171" w:author="Ryan Hodges" w:date="2012-11-12T16:45:00Z">
        <w:r w:rsidRPr="00E46266" w:rsidDel="003E4891">
          <w:rPr>
            <w:rFonts w:ascii="Times New Roman" w:hAnsi="Times New Roman"/>
            <w:sz w:val="24"/>
            <w:szCs w:val="24"/>
            <w:vertAlign w:val="superscript"/>
          </w:rPr>
          <w:delText>8</w:delText>
        </w:r>
      </w:del>
      <w:r w:rsidRPr="00E46266">
        <w:rPr>
          <w:rFonts w:ascii="Times New Roman" w:hAnsi="Times New Roman"/>
          <w:sz w:val="24"/>
          <w:szCs w:val="24"/>
        </w:rPr>
        <w:t xml:space="preserve"> and should be kept to a minimum or as in our case not used at all during echocardiography. Instead, we substituted this for an intravenous infusion of </w:t>
      </w:r>
      <w:proofErr w:type="spellStart"/>
      <w:r w:rsidRPr="00E46266">
        <w:rPr>
          <w:rFonts w:ascii="Times New Roman" w:hAnsi="Times New Roman"/>
          <w:sz w:val="24"/>
          <w:szCs w:val="24"/>
        </w:rPr>
        <w:t>ketamine</w:t>
      </w:r>
      <w:proofErr w:type="spellEnd"/>
      <w:r w:rsidRPr="00E46266">
        <w:rPr>
          <w:rFonts w:ascii="Times New Roman" w:hAnsi="Times New Roman"/>
          <w:sz w:val="24"/>
          <w:szCs w:val="24"/>
        </w:rPr>
        <w:t xml:space="preserve"> and </w:t>
      </w:r>
      <w:proofErr w:type="spellStart"/>
      <w:r w:rsidRPr="00E46266">
        <w:rPr>
          <w:rFonts w:ascii="Times New Roman" w:hAnsi="Times New Roman"/>
          <w:sz w:val="24"/>
          <w:szCs w:val="24"/>
        </w:rPr>
        <w:t>xylazine</w:t>
      </w:r>
      <w:proofErr w:type="spellEnd"/>
      <w:r w:rsidRPr="00E46266">
        <w:rPr>
          <w:rFonts w:ascii="Times New Roman" w:hAnsi="Times New Roman"/>
          <w:sz w:val="24"/>
          <w:szCs w:val="24"/>
        </w:rPr>
        <w:t>, which has recently been shown in rabbits not to alter mean arterial pressure</w:t>
      </w:r>
      <w:ins w:id="172" w:author="Ryan Hodges" w:date="2012-11-12T16:45:00Z">
        <w:r w:rsidR="003E4891">
          <w:rPr>
            <w:rFonts w:ascii="Times New Roman" w:hAnsi="Times New Roman"/>
            <w:sz w:val="24"/>
            <w:szCs w:val="24"/>
            <w:vertAlign w:val="superscript"/>
          </w:rPr>
          <w:t>40</w:t>
        </w:r>
      </w:ins>
      <w:del w:id="173" w:author="Ryan Hodges" w:date="2012-11-12T16:45:00Z">
        <w:r w:rsidRPr="00E46266" w:rsidDel="003E4891">
          <w:rPr>
            <w:rFonts w:ascii="Times New Roman" w:hAnsi="Times New Roman"/>
            <w:sz w:val="24"/>
            <w:szCs w:val="24"/>
            <w:vertAlign w:val="superscript"/>
          </w:rPr>
          <w:delText>39</w:delText>
        </w:r>
      </w:del>
      <w:r w:rsidRPr="00E46266">
        <w:rPr>
          <w:rFonts w:ascii="Times New Roman" w:hAnsi="Times New Roman"/>
          <w:sz w:val="24"/>
          <w:szCs w:val="24"/>
        </w:rPr>
        <w:t xml:space="preserve">, thereby presumably maintaining placental (and thus fetal) perfusion. Despite this approach, exposure of the gestational sac to the external environment, handling and pressure from the ultrasound transducer can all cause fetal </w:t>
      </w:r>
      <w:proofErr w:type="spellStart"/>
      <w:r w:rsidRPr="00E46266">
        <w:rPr>
          <w:rFonts w:ascii="Times New Roman" w:hAnsi="Times New Roman"/>
          <w:sz w:val="24"/>
          <w:szCs w:val="24"/>
        </w:rPr>
        <w:t>bradycardia</w:t>
      </w:r>
      <w:proofErr w:type="spellEnd"/>
      <w:r w:rsidRPr="00E46266">
        <w:rPr>
          <w:rFonts w:ascii="Times New Roman" w:hAnsi="Times New Roman"/>
          <w:sz w:val="24"/>
          <w:szCs w:val="24"/>
        </w:rPr>
        <w:t xml:space="preserve"> temporarily. We describe in the method ways to minimize this effect, however for accurate results we believe </w:t>
      </w:r>
      <w:proofErr w:type="spellStart"/>
      <w:r w:rsidRPr="00E46266">
        <w:rPr>
          <w:rFonts w:ascii="Times New Roman" w:hAnsi="Times New Roman"/>
          <w:sz w:val="24"/>
          <w:szCs w:val="24"/>
        </w:rPr>
        <w:t>echocardiographic</w:t>
      </w:r>
      <w:proofErr w:type="spellEnd"/>
      <w:r w:rsidRPr="00E46266">
        <w:rPr>
          <w:rFonts w:ascii="Times New Roman" w:hAnsi="Times New Roman"/>
          <w:sz w:val="24"/>
          <w:szCs w:val="24"/>
        </w:rPr>
        <w:t xml:space="preserve"> and </w:t>
      </w:r>
      <w:proofErr w:type="spellStart"/>
      <w:r w:rsidRPr="00E46266">
        <w:rPr>
          <w:rFonts w:ascii="Times New Roman" w:hAnsi="Times New Roman"/>
          <w:sz w:val="24"/>
          <w:szCs w:val="24"/>
        </w:rPr>
        <w:t>fetoplacental</w:t>
      </w:r>
      <w:proofErr w:type="spellEnd"/>
      <w:r w:rsidRPr="00E46266">
        <w:rPr>
          <w:rFonts w:ascii="Times New Roman" w:hAnsi="Times New Roman"/>
          <w:sz w:val="24"/>
          <w:szCs w:val="24"/>
        </w:rPr>
        <w:t xml:space="preserve"> Doppler ultrasounds are best limited to around 5 minutes of total exposure. With increasingly complex </w:t>
      </w:r>
      <w:proofErr w:type="spellStart"/>
      <w:r w:rsidRPr="00E46266">
        <w:rPr>
          <w:rFonts w:ascii="Times New Roman" w:hAnsi="Times New Roman"/>
          <w:sz w:val="24"/>
          <w:szCs w:val="24"/>
        </w:rPr>
        <w:t>echocardiographic</w:t>
      </w:r>
      <w:proofErr w:type="spellEnd"/>
      <w:r w:rsidRPr="00E46266">
        <w:rPr>
          <w:rFonts w:ascii="Times New Roman" w:hAnsi="Times New Roman"/>
          <w:sz w:val="24"/>
          <w:szCs w:val="24"/>
        </w:rPr>
        <w:t xml:space="preserve"> techniques and learning curves now described in the clinical literature</w:t>
      </w:r>
      <w:r w:rsidRPr="00E46266">
        <w:rPr>
          <w:rFonts w:ascii="Times New Roman" w:hAnsi="Times New Roman"/>
          <w:sz w:val="24"/>
          <w:szCs w:val="24"/>
          <w:vertAlign w:val="superscript"/>
        </w:rPr>
        <w:t>4</w:t>
      </w:r>
      <w:ins w:id="174" w:author="Ryan Hodges" w:date="2012-11-12T16:45:00Z">
        <w:r w:rsidR="003E4891">
          <w:rPr>
            <w:rFonts w:ascii="Times New Roman" w:hAnsi="Times New Roman"/>
            <w:sz w:val="24"/>
            <w:szCs w:val="24"/>
            <w:vertAlign w:val="superscript"/>
          </w:rPr>
          <w:t>1</w:t>
        </w:r>
      </w:ins>
      <w:del w:id="175" w:author="Ryan Hodges" w:date="2012-11-12T16:45:00Z">
        <w:r w:rsidRPr="00E46266" w:rsidDel="003E4891">
          <w:rPr>
            <w:rFonts w:ascii="Times New Roman" w:hAnsi="Times New Roman"/>
            <w:sz w:val="24"/>
            <w:szCs w:val="24"/>
            <w:vertAlign w:val="superscript"/>
          </w:rPr>
          <w:delText>0</w:delText>
        </w:r>
      </w:del>
      <w:r w:rsidRPr="00E46266">
        <w:rPr>
          <w:rFonts w:ascii="Times New Roman" w:hAnsi="Times New Roman"/>
          <w:sz w:val="24"/>
          <w:szCs w:val="24"/>
        </w:rPr>
        <w:t xml:space="preserve">, meticulous planning is required beforehand to ensure standardized results. </w:t>
      </w:r>
      <w:ins w:id="176" w:author="Ryan Hodges" w:date="2012-11-12T15:17:00Z">
        <w:r w:rsidR="00E877E5">
          <w:rPr>
            <w:rFonts w:ascii="Times New Roman" w:hAnsi="Times New Roman"/>
            <w:sz w:val="24"/>
            <w:szCs w:val="24"/>
          </w:rPr>
          <w:t xml:space="preserve">Several of the </w:t>
        </w:r>
        <w:proofErr w:type="spellStart"/>
        <w:r w:rsidR="00E877E5">
          <w:rPr>
            <w:rFonts w:ascii="Times New Roman" w:hAnsi="Times New Roman"/>
            <w:sz w:val="24"/>
            <w:szCs w:val="24"/>
          </w:rPr>
          <w:t>echocardiographic</w:t>
        </w:r>
        <w:proofErr w:type="spellEnd"/>
        <w:r w:rsidR="00E877E5">
          <w:rPr>
            <w:rFonts w:ascii="Times New Roman" w:hAnsi="Times New Roman"/>
            <w:sz w:val="24"/>
            <w:szCs w:val="24"/>
          </w:rPr>
          <w:t xml:space="preserve"> measurements described in this study, </w:t>
        </w:r>
      </w:ins>
      <w:ins w:id="177" w:author="Ryan Hodges" w:date="2012-11-12T11:14:00Z">
        <w:r w:rsidR="00E877E5">
          <w:rPr>
            <w:rFonts w:ascii="Times New Roman" w:hAnsi="Times New Roman"/>
            <w:sz w:val="24"/>
            <w:szCs w:val="24"/>
          </w:rPr>
          <w:t>for example</w:t>
        </w:r>
        <w:r w:rsidR="00E042AC">
          <w:rPr>
            <w:rFonts w:ascii="Times New Roman" w:hAnsi="Times New Roman"/>
            <w:sz w:val="24"/>
            <w:szCs w:val="24"/>
          </w:rPr>
          <w:t xml:space="preserve"> </w:t>
        </w:r>
      </w:ins>
      <w:proofErr w:type="spellStart"/>
      <w:ins w:id="178" w:author="Ryan Hodges" w:date="2012-11-12T20:48:00Z">
        <w:r w:rsidR="00A542D0">
          <w:rPr>
            <w:rFonts w:ascii="Times New Roman" w:hAnsi="Times New Roman"/>
            <w:sz w:val="24"/>
            <w:szCs w:val="24"/>
          </w:rPr>
          <w:t>valvular</w:t>
        </w:r>
      </w:ins>
      <w:proofErr w:type="spellEnd"/>
      <w:ins w:id="179" w:author="Ryan Hodges" w:date="2012-11-12T11:17:00Z">
        <w:r w:rsidR="00E042AC">
          <w:rPr>
            <w:rFonts w:ascii="Times New Roman" w:hAnsi="Times New Roman"/>
            <w:sz w:val="24"/>
            <w:szCs w:val="24"/>
          </w:rPr>
          <w:t xml:space="preserve"> annular plane systolic excursion and speckle tracking </w:t>
        </w:r>
      </w:ins>
      <w:ins w:id="180" w:author="Ryan Hodges" w:date="2012-11-12T11:20:00Z">
        <w:r w:rsidR="00E042AC">
          <w:rPr>
            <w:rFonts w:ascii="Times New Roman" w:hAnsi="Times New Roman"/>
            <w:sz w:val="24"/>
            <w:szCs w:val="24"/>
          </w:rPr>
          <w:t>with</w:t>
        </w:r>
      </w:ins>
      <w:ins w:id="181" w:author="Ryan Hodges" w:date="2012-11-12T11:17:00Z">
        <w:r w:rsidR="00E042AC">
          <w:rPr>
            <w:rFonts w:ascii="Times New Roman" w:hAnsi="Times New Roman"/>
            <w:sz w:val="24"/>
            <w:szCs w:val="24"/>
          </w:rPr>
          <w:t xml:space="preserve"> strain analysis</w:t>
        </w:r>
      </w:ins>
      <w:ins w:id="182" w:author="Ryan Hodges" w:date="2012-11-12T15:17:00Z">
        <w:r w:rsidR="00E877E5">
          <w:rPr>
            <w:rFonts w:ascii="Times New Roman" w:hAnsi="Times New Roman"/>
            <w:sz w:val="24"/>
            <w:szCs w:val="24"/>
          </w:rPr>
          <w:t>,</w:t>
        </w:r>
      </w:ins>
      <w:ins w:id="183" w:author="Ryan Hodges" w:date="2012-11-12T11:17:00Z">
        <w:r w:rsidR="00E042AC">
          <w:rPr>
            <w:rFonts w:ascii="Times New Roman" w:hAnsi="Times New Roman"/>
            <w:sz w:val="24"/>
            <w:szCs w:val="24"/>
          </w:rPr>
          <w:t xml:space="preserve"> are not </w:t>
        </w:r>
      </w:ins>
      <w:ins w:id="184" w:author="Ryan Hodges" w:date="2012-11-12T15:18:00Z">
        <w:r w:rsidR="00E877E5">
          <w:rPr>
            <w:rFonts w:ascii="Times New Roman" w:hAnsi="Times New Roman"/>
            <w:sz w:val="24"/>
            <w:szCs w:val="24"/>
          </w:rPr>
          <w:t xml:space="preserve">established in </w:t>
        </w:r>
      </w:ins>
      <w:ins w:id="185" w:author="Ryan Hodges" w:date="2012-11-12T13:28:00Z">
        <w:r w:rsidR="00E877E5">
          <w:rPr>
            <w:rFonts w:ascii="Times New Roman" w:hAnsi="Times New Roman"/>
            <w:sz w:val="24"/>
            <w:szCs w:val="24"/>
          </w:rPr>
          <w:t>current</w:t>
        </w:r>
      </w:ins>
      <w:ins w:id="186" w:author="Ryan Hodges" w:date="2012-11-12T15:18:00Z">
        <w:r w:rsidR="00E877E5">
          <w:rPr>
            <w:rFonts w:ascii="Times New Roman" w:hAnsi="Times New Roman"/>
            <w:sz w:val="24"/>
            <w:szCs w:val="24"/>
          </w:rPr>
          <w:t xml:space="preserve"> obstetric</w:t>
        </w:r>
      </w:ins>
      <w:ins w:id="187" w:author="Ryan Hodges" w:date="2012-11-12T15:13:00Z">
        <w:r w:rsidR="00E877E5">
          <w:rPr>
            <w:rFonts w:ascii="Times New Roman" w:hAnsi="Times New Roman"/>
            <w:sz w:val="24"/>
            <w:szCs w:val="24"/>
          </w:rPr>
          <w:t xml:space="preserve"> clinical practice</w:t>
        </w:r>
      </w:ins>
      <w:ins w:id="188" w:author="Ryan Hodges" w:date="2012-11-12T15:18:00Z">
        <w:r w:rsidR="00E877E5">
          <w:rPr>
            <w:rFonts w:ascii="Times New Roman" w:hAnsi="Times New Roman"/>
            <w:sz w:val="24"/>
            <w:szCs w:val="24"/>
          </w:rPr>
          <w:t>, despite their use in adult cardiology</w:t>
        </w:r>
      </w:ins>
      <w:ins w:id="189" w:author="Ryan Hodges" w:date="2012-11-12T16:54:00Z">
        <w:r w:rsidR="007373A2">
          <w:rPr>
            <w:rFonts w:ascii="Times New Roman" w:hAnsi="Times New Roman"/>
            <w:sz w:val="24"/>
            <w:szCs w:val="24"/>
          </w:rPr>
          <w:t>.</w:t>
        </w:r>
      </w:ins>
      <w:ins w:id="190" w:author="Ryan Hodges" w:date="2012-11-12T16:45:00Z">
        <w:r w:rsidR="003E4891">
          <w:rPr>
            <w:rFonts w:ascii="Times New Roman" w:hAnsi="Times New Roman"/>
            <w:sz w:val="24"/>
            <w:szCs w:val="24"/>
            <w:vertAlign w:val="superscript"/>
          </w:rPr>
          <w:t>42</w:t>
        </w:r>
        <w:proofErr w:type="gramStart"/>
        <w:r w:rsidR="003E4891">
          <w:rPr>
            <w:rFonts w:ascii="Times New Roman" w:hAnsi="Times New Roman"/>
            <w:sz w:val="24"/>
            <w:szCs w:val="24"/>
            <w:vertAlign w:val="superscript"/>
          </w:rPr>
          <w:t>,43</w:t>
        </w:r>
      </w:ins>
      <w:proofErr w:type="gramEnd"/>
      <w:ins w:id="191" w:author="Ryan Hodges" w:date="2012-11-12T11:18:00Z">
        <w:r w:rsidR="00E042AC">
          <w:rPr>
            <w:rFonts w:ascii="Times New Roman" w:hAnsi="Times New Roman"/>
            <w:sz w:val="24"/>
            <w:szCs w:val="24"/>
          </w:rPr>
          <w:t xml:space="preserve"> </w:t>
        </w:r>
      </w:ins>
      <w:ins w:id="192" w:author="Ryan Hodges" w:date="2012-11-12T13:29:00Z">
        <w:r w:rsidR="0014547F">
          <w:rPr>
            <w:rFonts w:ascii="Times New Roman" w:hAnsi="Times New Roman"/>
            <w:sz w:val="24"/>
            <w:szCs w:val="24"/>
          </w:rPr>
          <w:t>Nevertheless</w:t>
        </w:r>
      </w:ins>
      <w:ins w:id="193" w:author="Ryan Hodges" w:date="2012-11-12T11:19:00Z">
        <w:r w:rsidR="00E042AC">
          <w:rPr>
            <w:rFonts w:ascii="Times New Roman" w:hAnsi="Times New Roman"/>
            <w:sz w:val="24"/>
            <w:szCs w:val="24"/>
          </w:rPr>
          <w:t xml:space="preserve">, </w:t>
        </w:r>
      </w:ins>
      <w:ins w:id="194" w:author="Ryan Hodges" w:date="2012-11-12T11:22:00Z">
        <w:r w:rsidR="00E042AC">
          <w:rPr>
            <w:rFonts w:ascii="Times New Roman" w:hAnsi="Times New Roman"/>
            <w:sz w:val="24"/>
            <w:szCs w:val="24"/>
          </w:rPr>
          <w:t xml:space="preserve">given the </w:t>
        </w:r>
      </w:ins>
      <w:ins w:id="195" w:author="Ryan Hodges" w:date="2012-11-12T20:37:00Z">
        <w:r w:rsidR="002629A0">
          <w:rPr>
            <w:rFonts w:ascii="Times New Roman" w:hAnsi="Times New Roman"/>
            <w:sz w:val="24"/>
            <w:szCs w:val="24"/>
          </w:rPr>
          <w:t xml:space="preserve">recent </w:t>
        </w:r>
      </w:ins>
      <w:ins w:id="196" w:author="Ryan Hodges" w:date="2012-11-12T11:22:00Z">
        <w:r w:rsidR="00E042AC">
          <w:rPr>
            <w:rFonts w:ascii="Times New Roman" w:hAnsi="Times New Roman"/>
            <w:sz w:val="24"/>
            <w:szCs w:val="24"/>
          </w:rPr>
          <w:t xml:space="preserve">research interest in these </w:t>
        </w:r>
      </w:ins>
      <w:ins w:id="197" w:author="Ryan Hodges" w:date="2012-11-12T11:23:00Z">
        <w:r w:rsidR="00E042AC">
          <w:rPr>
            <w:rFonts w:ascii="Times New Roman" w:hAnsi="Times New Roman"/>
            <w:sz w:val="24"/>
            <w:szCs w:val="24"/>
          </w:rPr>
          <w:t>novel measurements</w:t>
        </w:r>
      </w:ins>
      <w:ins w:id="198" w:author="Ryan Hodges" w:date="2012-11-12T11:27:00Z">
        <w:r w:rsidR="00212BD3">
          <w:rPr>
            <w:rFonts w:ascii="Times New Roman" w:hAnsi="Times New Roman"/>
            <w:sz w:val="24"/>
            <w:szCs w:val="24"/>
          </w:rPr>
          <w:t xml:space="preserve"> in </w:t>
        </w:r>
      </w:ins>
      <w:ins w:id="199" w:author="Ryan Hodges" w:date="2012-11-12T11:30:00Z">
        <w:r w:rsidR="00212BD3">
          <w:rPr>
            <w:rFonts w:ascii="Times New Roman" w:hAnsi="Times New Roman"/>
            <w:sz w:val="24"/>
            <w:szCs w:val="24"/>
          </w:rPr>
          <w:t xml:space="preserve">fetal </w:t>
        </w:r>
      </w:ins>
      <w:ins w:id="200" w:author="Ryan Hodges" w:date="2012-11-12T15:19:00Z">
        <w:r w:rsidR="00E877E5">
          <w:rPr>
            <w:rFonts w:ascii="Times New Roman" w:hAnsi="Times New Roman"/>
            <w:sz w:val="24"/>
            <w:szCs w:val="24"/>
          </w:rPr>
          <w:t>medicine</w:t>
        </w:r>
      </w:ins>
      <w:ins w:id="201" w:author="Ryan Hodges" w:date="2012-11-12T11:23:00Z">
        <w:r w:rsidR="00E042AC">
          <w:rPr>
            <w:rFonts w:ascii="Times New Roman" w:hAnsi="Times New Roman"/>
            <w:sz w:val="24"/>
            <w:szCs w:val="24"/>
          </w:rPr>
          <w:t xml:space="preserve">, </w:t>
        </w:r>
      </w:ins>
      <w:ins w:id="202" w:author="Ryan Hodges" w:date="2012-11-12T11:21:00Z">
        <w:r w:rsidR="00E042AC">
          <w:rPr>
            <w:rFonts w:ascii="Times New Roman" w:hAnsi="Times New Roman"/>
            <w:sz w:val="24"/>
            <w:szCs w:val="24"/>
          </w:rPr>
          <w:t xml:space="preserve">we chose to include them in our methodology to </w:t>
        </w:r>
      </w:ins>
      <w:ins w:id="203" w:author="Ryan Hodges" w:date="2012-11-12T11:22:00Z">
        <w:r w:rsidR="00E042AC">
          <w:rPr>
            <w:rFonts w:ascii="Times New Roman" w:hAnsi="Times New Roman"/>
            <w:sz w:val="24"/>
            <w:szCs w:val="24"/>
          </w:rPr>
          <w:t>inform</w:t>
        </w:r>
      </w:ins>
      <w:ins w:id="204" w:author="Ryan Hodges" w:date="2012-11-12T11:21:00Z">
        <w:r w:rsidR="00E042AC">
          <w:rPr>
            <w:rFonts w:ascii="Times New Roman" w:hAnsi="Times New Roman"/>
            <w:sz w:val="24"/>
            <w:szCs w:val="24"/>
          </w:rPr>
          <w:t xml:space="preserve"> researchers</w:t>
        </w:r>
      </w:ins>
      <w:ins w:id="205" w:author="Ryan Hodges" w:date="2012-11-12T11:27:00Z">
        <w:r w:rsidR="00212BD3">
          <w:rPr>
            <w:rFonts w:ascii="Times New Roman" w:hAnsi="Times New Roman"/>
            <w:sz w:val="24"/>
            <w:szCs w:val="24"/>
          </w:rPr>
          <w:t xml:space="preserve"> that they are </w:t>
        </w:r>
      </w:ins>
      <w:ins w:id="206" w:author="Ryan Hodges" w:date="2012-11-12T13:28:00Z">
        <w:r w:rsidR="0014547F">
          <w:rPr>
            <w:rFonts w:ascii="Times New Roman" w:hAnsi="Times New Roman"/>
            <w:sz w:val="24"/>
            <w:szCs w:val="24"/>
          </w:rPr>
          <w:t>feasible</w:t>
        </w:r>
      </w:ins>
      <w:ins w:id="207" w:author="Ryan Hodges" w:date="2012-11-12T11:27:00Z">
        <w:r w:rsidR="00212BD3">
          <w:rPr>
            <w:rFonts w:ascii="Times New Roman" w:hAnsi="Times New Roman"/>
            <w:sz w:val="24"/>
            <w:szCs w:val="24"/>
          </w:rPr>
          <w:t xml:space="preserve"> to </w:t>
        </w:r>
      </w:ins>
      <w:ins w:id="208" w:author="Ryan Hodges" w:date="2012-11-12T13:54:00Z">
        <w:r w:rsidR="004638E2">
          <w:rPr>
            <w:rFonts w:ascii="Times New Roman" w:hAnsi="Times New Roman"/>
            <w:sz w:val="24"/>
            <w:szCs w:val="24"/>
          </w:rPr>
          <w:t>obtain when using this rabbit model</w:t>
        </w:r>
      </w:ins>
      <w:ins w:id="209" w:author="Ryan Hodges" w:date="2012-11-12T11:27:00Z">
        <w:r w:rsidR="00212BD3">
          <w:rPr>
            <w:rFonts w:ascii="Times New Roman" w:hAnsi="Times New Roman"/>
            <w:sz w:val="24"/>
            <w:szCs w:val="24"/>
          </w:rPr>
          <w:t>.</w:t>
        </w:r>
      </w:ins>
      <w:ins w:id="210" w:author="Ryan Hodges" w:date="2012-11-12T11:24:00Z">
        <w:r w:rsidR="00E042AC">
          <w:rPr>
            <w:rFonts w:ascii="Times New Roman" w:hAnsi="Times New Roman"/>
            <w:sz w:val="24"/>
            <w:szCs w:val="24"/>
          </w:rPr>
          <w:t xml:space="preserve"> </w:t>
        </w:r>
      </w:ins>
      <w:ins w:id="211" w:author="Ryan Hodges" w:date="2012-11-12T15:21:00Z">
        <w:r w:rsidR="00E877E5">
          <w:rPr>
            <w:rFonts w:ascii="Times New Roman" w:hAnsi="Times New Roman"/>
            <w:sz w:val="24"/>
            <w:szCs w:val="24"/>
          </w:rPr>
          <w:t>The</w:t>
        </w:r>
      </w:ins>
      <w:ins w:id="212" w:author="Ryan Hodges" w:date="2012-11-12T13:29:00Z">
        <w:r w:rsidR="0014547F">
          <w:rPr>
            <w:rFonts w:ascii="Times New Roman" w:hAnsi="Times New Roman"/>
            <w:sz w:val="24"/>
            <w:szCs w:val="24"/>
          </w:rPr>
          <w:t xml:space="preserve"> </w:t>
        </w:r>
      </w:ins>
      <w:ins w:id="213" w:author="Ryan Hodges" w:date="2012-11-12T11:25:00Z">
        <w:r w:rsidR="0014547F">
          <w:rPr>
            <w:rFonts w:ascii="Times New Roman" w:hAnsi="Times New Roman"/>
            <w:sz w:val="24"/>
            <w:szCs w:val="24"/>
          </w:rPr>
          <w:t>a</w:t>
        </w:r>
        <w:r w:rsidR="00212BD3">
          <w:rPr>
            <w:rFonts w:ascii="Times New Roman" w:hAnsi="Times New Roman"/>
            <w:sz w:val="24"/>
            <w:szCs w:val="24"/>
          </w:rPr>
          <w:t>nalysis</w:t>
        </w:r>
      </w:ins>
      <w:ins w:id="214" w:author="Ryan Hodges" w:date="2012-11-12T11:24:00Z">
        <w:r w:rsidR="00212BD3">
          <w:rPr>
            <w:rFonts w:ascii="Times New Roman" w:hAnsi="Times New Roman"/>
            <w:sz w:val="24"/>
            <w:szCs w:val="24"/>
          </w:rPr>
          <w:t xml:space="preserve"> </w:t>
        </w:r>
      </w:ins>
      <w:ins w:id="215" w:author="Ryan Hodges" w:date="2012-11-12T13:29:00Z">
        <w:r w:rsidR="0014547F">
          <w:rPr>
            <w:rFonts w:ascii="Times New Roman" w:hAnsi="Times New Roman"/>
            <w:sz w:val="24"/>
            <w:szCs w:val="24"/>
          </w:rPr>
          <w:t xml:space="preserve">of </w:t>
        </w:r>
      </w:ins>
      <w:ins w:id="216" w:author="Ryan Hodges" w:date="2012-11-12T21:11:00Z">
        <w:r w:rsidR="008B3CBD">
          <w:rPr>
            <w:rFonts w:ascii="Times New Roman" w:hAnsi="Times New Roman"/>
            <w:sz w:val="24"/>
            <w:szCs w:val="24"/>
          </w:rPr>
          <w:t xml:space="preserve">these </w:t>
        </w:r>
      </w:ins>
      <w:ins w:id="217" w:author="Ryan Hodges" w:date="2012-11-12T13:29:00Z">
        <w:r w:rsidR="0014547F">
          <w:rPr>
            <w:rFonts w:ascii="Times New Roman" w:hAnsi="Times New Roman"/>
            <w:sz w:val="24"/>
            <w:szCs w:val="24"/>
          </w:rPr>
          <w:t xml:space="preserve">specific </w:t>
        </w:r>
      </w:ins>
      <w:ins w:id="218" w:author="Ryan Hodges" w:date="2012-11-12T20:50:00Z">
        <w:r w:rsidR="000372DE">
          <w:rPr>
            <w:rFonts w:ascii="Times New Roman" w:hAnsi="Times New Roman"/>
            <w:sz w:val="24"/>
            <w:szCs w:val="24"/>
          </w:rPr>
          <w:t>parameters</w:t>
        </w:r>
      </w:ins>
      <w:ins w:id="219" w:author="Ryan Hodges" w:date="2012-11-12T13:29:00Z">
        <w:r w:rsidR="0014547F">
          <w:rPr>
            <w:rFonts w:ascii="Times New Roman" w:hAnsi="Times New Roman"/>
            <w:sz w:val="24"/>
            <w:szCs w:val="24"/>
          </w:rPr>
          <w:t xml:space="preserve"> </w:t>
        </w:r>
      </w:ins>
      <w:ins w:id="220" w:author="Ryan Hodges" w:date="2012-11-12T11:24:00Z">
        <w:r w:rsidR="00212BD3">
          <w:rPr>
            <w:rFonts w:ascii="Times New Roman" w:hAnsi="Times New Roman"/>
            <w:sz w:val="24"/>
            <w:szCs w:val="24"/>
          </w:rPr>
          <w:t xml:space="preserve">in IUGR fetuses </w:t>
        </w:r>
      </w:ins>
      <w:ins w:id="221" w:author="Ryan Hodges" w:date="2012-11-12T11:25:00Z">
        <w:r w:rsidR="00212BD3">
          <w:rPr>
            <w:rFonts w:ascii="Times New Roman" w:hAnsi="Times New Roman"/>
            <w:sz w:val="24"/>
            <w:szCs w:val="24"/>
          </w:rPr>
          <w:t>is</w:t>
        </w:r>
      </w:ins>
      <w:ins w:id="222" w:author="Ryan Hodges" w:date="2012-11-12T11:24:00Z">
        <w:r w:rsidR="00212BD3">
          <w:rPr>
            <w:rFonts w:ascii="Times New Roman" w:hAnsi="Times New Roman"/>
            <w:sz w:val="24"/>
            <w:szCs w:val="24"/>
          </w:rPr>
          <w:t xml:space="preserve"> </w:t>
        </w:r>
      </w:ins>
      <w:ins w:id="223" w:author="Ryan Hodges" w:date="2012-11-12T13:53:00Z">
        <w:r w:rsidR="004638E2">
          <w:rPr>
            <w:rFonts w:ascii="Times New Roman" w:hAnsi="Times New Roman"/>
            <w:sz w:val="24"/>
            <w:szCs w:val="24"/>
          </w:rPr>
          <w:t xml:space="preserve">beyond the scope of this methodological </w:t>
        </w:r>
      </w:ins>
      <w:ins w:id="224" w:author="Ryan Hodges" w:date="2012-11-12T13:55:00Z">
        <w:r w:rsidR="004638E2">
          <w:rPr>
            <w:rFonts w:ascii="Times New Roman" w:hAnsi="Times New Roman"/>
            <w:sz w:val="24"/>
            <w:szCs w:val="24"/>
          </w:rPr>
          <w:t>study</w:t>
        </w:r>
      </w:ins>
      <w:ins w:id="225" w:author="Ryan Hodges" w:date="2012-11-12T11:24:00Z">
        <w:r w:rsidR="00212BD3">
          <w:rPr>
            <w:rFonts w:ascii="Times New Roman" w:hAnsi="Times New Roman"/>
            <w:sz w:val="24"/>
            <w:szCs w:val="24"/>
          </w:rPr>
          <w:t xml:space="preserve">. </w:t>
        </w:r>
      </w:ins>
      <w:ins w:id="226" w:author="Ryan Hodges" w:date="2012-11-12T11:25:00Z">
        <w:r w:rsidR="00212BD3">
          <w:rPr>
            <w:rFonts w:ascii="Times New Roman" w:hAnsi="Times New Roman"/>
            <w:sz w:val="24"/>
            <w:szCs w:val="24"/>
          </w:rPr>
          <w:t xml:space="preserve">Another limitation </w:t>
        </w:r>
      </w:ins>
      <w:del w:id="227" w:author="Ryan Hodges" w:date="2012-11-12T11:25:00Z">
        <w:r w:rsidRPr="00E46266" w:rsidDel="00212BD3">
          <w:rPr>
            <w:rFonts w:ascii="Times New Roman" w:hAnsi="Times New Roman"/>
            <w:sz w:val="24"/>
            <w:szCs w:val="24"/>
          </w:rPr>
          <w:delText>Further, the rabbit has a</w:delText>
        </w:r>
      </w:del>
      <w:ins w:id="228" w:author="Ryan Hodges" w:date="2012-11-12T11:25:00Z">
        <w:r w:rsidR="00212BD3">
          <w:rPr>
            <w:rFonts w:ascii="Times New Roman" w:hAnsi="Times New Roman"/>
            <w:sz w:val="24"/>
            <w:szCs w:val="24"/>
          </w:rPr>
          <w:t>relates to the</w:t>
        </w:r>
      </w:ins>
      <w:r w:rsidRPr="00E46266">
        <w:rPr>
          <w:rFonts w:ascii="Times New Roman" w:hAnsi="Times New Roman"/>
          <w:sz w:val="24"/>
          <w:szCs w:val="24"/>
        </w:rPr>
        <w:t xml:space="preserve"> natural tendency</w:t>
      </w:r>
      <w:ins w:id="229" w:author="Ryan Hodges" w:date="2012-11-12T11:25:00Z">
        <w:r w:rsidR="00212BD3">
          <w:rPr>
            <w:rFonts w:ascii="Times New Roman" w:hAnsi="Times New Roman"/>
            <w:sz w:val="24"/>
            <w:szCs w:val="24"/>
          </w:rPr>
          <w:t xml:space="preserve"> in the rabbit</w:t>
        </w:r>
      </w:ins>
      <w:r w:rsidRPr="00E46266">
        <w:rPr>
          <w:rFonts w:ascii="Times New Roman" w:hAnsi="Times New Roman"/>
          <w:sz w:val="24"/>
          <w:szCs w:val="24"/>
        </w:rPr>
        <w:t xml:space="preserve"> for IUGR based on fetal position</w:t>
      </w:r>
      <w:r w:rsidRPr="00E46266">
        <w:rPr>
          <w:rFonts w:ascii="Times New Roman" w:hAnsi="Times New Roman"/>
          <w:sz w:val="24"/>
          <w:szCs w:val="24"/>
          <w:vertAlign w:val="superscript"/>
        </w:rPr>
        <w:t>4</w:t>
      </w:r>
      <w:ins w:id="230" w:author="Ryan Hodges" w:date="2012-11-12T16:46:00Z">
        <w:r w:rsidR="003E4891">
          <w:rPr>
            <w:rFonts w:ascii="Times New Roman" w:hAnsi="Times New Roman"/>
            <w:sz w:val="24"/>
            <w:szCs w:val="24"/>
            <w:vertAlign w:val="superscript"/>
          </w:rPr>
          <w:t>4</w:t>
        </w:r>
      </w:ins>
      <w:del w:id="231" w:author="Ryan Hodges" w:date="2012-11-12T16:46:00Z">
        <w:r w:rsidRPr="00E46266" w:rsidDel="003E4891">
          <w:rPr>
            <w:rFonts w:ascii="Times New Roman" w:hAnsi="Times New Roman"/>
            <w:sz w:val="24"/>
            <w:szCs w:val="24"/>
            <w:vertAlign w:val="superscript"/>
          </w:rPr>
          <w:delText>1</w:delText>
        </w:r>
      </w:del>
      <w:r w:rsidRPr="00E46266">
        <w:rPr>
          <w:rFonts w:ascii="Times New Roman" w:hAnsi="Times New Roman"/>
          <w:sz w:val="24"/>
          <w:szCs w:val="24"/>
        </w:rPr>
        <w:t>, therefore the well-</w:t>
      </w:r>
      <w:proofErr w:type="spellStart"/>
      <w:r w:rsidRPr="00E46266">
        <w:rPr>
          <w:rFonts w:ascii="Times New Roman" w:hAnsi="Times New Roman"/>
          <w:sz w:val="24"/>
          <w:szCs w:val="24"/>
        </w:rPr>
        <w:t>perfused</w:t>
      </w:r>
      <w:proofErr w:type="spellEnd"/>
      <w:r w:rsidRPr="00E46266">
        <w:rPr>
          <w:rFonts w:ascii="Times New Roman" w:hAnsi="Times New Roman"/>
          <w:sz w:val="24"/>
          <w:szCs w:val="24"/>
        </w:rPr>
        <w:t xml:space="preserve"> ovarian and vaginal ends of each horn are recommended for fetal case allocation. </w:t>
      </w:r>
      <w:ins w:id="232" w:author="Ryan Hodges" w:date="2012-11-12T11:26:00Z">
        <w:r w:rsidR="00212BD3">
          <w:rPr>
            <w:rFonts w:ascii="Times New Roman" w:hAnsi="Times New Roman"/>
            <w:sz w:val="24"/>
            <w:szCs w:val="24"/>
          </w:rPr>
          <w:t xml:space="preserve">Furthermore, in this methodology, </w:t>
        </w:r>
      </w:ins>
      <w:ins w:id="233" w:author="Ryan Hodges" w:date="2012-11-12T10:02:00Z">
        <w:r w:rsidR="00212BD3">
          <w:rPr>
            <w:rFonts w:ascii="Times New Roman" w:hAnsi="Times New Roman"/>
            <w:sz w:val="24"/>
            <w:szCs w:val="24"/>
          </w:rPr>
          <w:t>a</w:t>
        </w:r>
        <w:r w:rsidR="005224F1">
          <w:rPr>
            <w:rFonts w:ascii="Times New Roman" w:hAnsi="Times New Roman"/>
            <w:sz w:val="24"/>
            <w:szCs w:val="24"/>
          </w:rPr>
          <w:t xml:space="preserve"> gestational age of 25 days is used </w:t>
        </w:r>
      </w:ins>
      <w:ins w:id="234" w:author="Ryan Hodges" w:date="2012-11-12T10:07:00Z">
        <w:r w:rsidR="005224F1">
          <w:rPr>
            <w:rFonts w:ascii="Times New Roman" w:hAnsi="Times New Roman"/>
            <w:sz w:val="24"/>
            <w:szCs w:val="24"/>
          </w:rPr>
          <w:t>to surgically induce</w:t>
        </w:r>
      </w:ins>
      <w:ins w:id="235" w:author="Ryan Hodges" w:date="2012-11-12T10:02:00Z">
        <w:r w:rsidR="005224F1">
          <w:rPr>
            <w:rFonts w:ascii="Times New Roman" w:hAnsi="Times New Roman"/>
            <w:sz w:val="24"/>
            <w:szCs w:val="24"/>
          </w:rPr>
          <w:t xml:space="preserve"> IUGR. This is based on previously described successful experiments</w:t>
        </w:r>
      </w:ins>
      <w:ins w:id="236" w:author="Ryan Hodges" w:date="2012-11-12T10:08:00Z">
        <w:r w:rsidR="005224F1">
          <w:rPr>
            <w:rFonts w:ascii="Times New Roman" w:hAnsi="Times New Roman"/>
            <w:sz w:val="24"/>
            <w:szCs w:val="24"/>
          </w:rPr>
          <w:t>, however</w:t>
        </w:r>
      </w:ins>
      <w:ins w:id="237" w:author="Ryan Hodges" w:date="2012-11-12T11:26:00Z">
        <w:r w:rsidR="00212BD3">
          <w:rPr>
            <w:rFonts w:ascii="Times New Roman" w:hAnsi="Times New Roman"/>
            <w:sz w:val="24"/>
            <w:szCs w:val="24"/>
          </w:rPr>
          <w:t xml:space="preserve"> </w:t>
        </w:r>
      </w:ins>
      <w:ins w:id="238" w:author="Ryan Hodges" w:date="2012-11-12T10:08:00Z">
        <w:r w:rsidR="005224F1">
          <w:rPr>
            <w:rFonts w:ascii="Times New Roman" w:hAnsi="Times New Roman"/>
            <w:sz w:val="24"/>
            <w:szCs w:val="24"/>
          </w:rPr>
          <w:t>the</w:t>
        </w:r>
      </w:ins>
      <w:ins w:id="239" w:author="Ryan Hodges" w:date="2012-11-12T10:02:00Z">
        <w:r w:rsidR="005224F1">
          <w:rPr>
            <w:rFonts w:ascii="Times New Roman" w:hAnsi="Times New Roman"/>
            <w:sz w:val="24"/>
            <w:szCs w:val="24"/>
          </w:rPr>
          <w:t xml:space="preserve"> </w:t>
        </w:r>
      </w:ins>
      <w:ins w:id="240" w:author="Ryan Hodges" w:date="2012-11-12T10:06:00Z">
        <w:r w:rsidR="005224F1">
          <w:rPr>
            <w:rFonts w:ascii="Times New Roman" w:hAnsi="Times New Roman"/>
            <w:sz w:val="24"/>
            <w:szCs w:val="24"/>
          </w:rPr>
          <w:t>expected</w:t>
        </w:r>
      </w:ins>
      <w:ins w:id="241" w:author="Ryan Hodges" w:date="2012-11-12T10:02:00Z">
        <w:r w:rsidR="005224F1">
          <w:rPr>
            <w:rFonts w:ascii="Times New Roman" w:hAnsi="Times New Roman"/>
            <w:sz w:val="24"/>
            <w:szCs w:val="24"/>
          </w:rPr>
          <w:t xml:space="preserve"> mortality rate</w:t>
        </w:r>
      </w:ins>
      <w:ins w:id="242" w:author="Ryan Hodges" w:date="2012-11-12T10:06:00Z">
        <w:r w:rsidR="00306FE0">
          <w:rPr>
            <w:rFonts w:ascii="Times New Roman" w:hAnsi="Times New Roman"/>
            <w:sz w:val="24"/>
            <w:szCs w:val="24"/>
          </w:rPr>
          <w:t xml:space="preserve"> is</w:t>
        </w:r>
        <w:r w:rsidR="005224F1">
          <w:rPr>
            <w:rFonts w:ascii="Times New Roman" w:hAnsi="Times New Roman"/>
            <w:sz w:val="24"/>
            <w:szCs w:val="24"/>
          </w:rPr>
          <w:t xml:space="preserve"> 50%</w:t>
        </w:r>
        <w:proofErr w:type="gramStart"/>
        <w:r w:rsidR="005224F1">
          <w:rPr>
            <w:rFonts w:ascii="Times New Roman" w:hAnsi="Times New Roman"/>
            <w:sz w:val="24"/>
            <w:szCs w:val="24"/>
          </w:rPr>
          <w:t>.</w:t>
        </w:r>
      </w:ins>
      <w:ins w:id="243" w:author="Ryan Hodges" w:date="2012-11-12T16:49:00Z">
        <w:r w:rsidR="00E35ACC">
          <w:rPr>
            <w:rFonts w:ascii="Times New Roman" w:hAnsi="Times New Roman"/>
            <w:sz w:val="24"/>
            <w:szCs w:val="24"/>
            <w:vertAlign w:val="superscript"/>
          </w:rPr>
          <w:t>13,14</w:t>
        </w:r>
      </w:ins>
      <w:proofErr w:type="gramEnd"/>
      <w:ins w:id="244" w:author="Ryan Hodges" w:date="2012-11-12T10:02:00Z">
        <w:r w:rsidR="005224F1">
          <w:rPr>
            <w:rFonts w:ascii="Times New Roman" w:hAnsi="Times New Roman"/>
            <w:sz w:val="24"/>
            <w:szCs w:val="24"/>
          </w:rPr>
          <w:t xml:space="preserve"> </w:t>
        </w:r>
      </w:ins>
      <w:r w:rsidRPr="00E46266">
        <w:rPr>
          <w:rFonts w:ascii="Times New Roman" w:hAnsi="Times New Roman"/>
          <w:sz w:val="24"/>
          <w:szCs w:val="24"/>
        </w:rPr>
        <w:t>Lastly, the fetal size precludes chronic instrumentation that is useful in sheep models for the placement of hemodynamic flow probes for later non-euthanized measurements and repeated blood sampling.</w:t>
      </w:r>
      <w:r w:rsidRPr="00E46266">
        <w:rPr>
          <w:rFonts w:ascii="Times New Roman" w:hAnsi="Times New Roman"/>
          <w:sz w:val="24"/>
          <w:szCs w:val="24"/>
          <w:vertAlign w:val="superscript"/>
        </w:rPr>
        <w:t>1</w:t>
      </w:r>
      <w:ins w:id="245" w:author="Ryan Hodges" w:date="2012-11-12T20:24:00Z">
        <w:r w:rsidR="00087761">
          <w:rPr>
            <w:rFonts w:ascii="Times New Roman" w:hAnsi="Times New Roman"/>
            <w:sz w:val="24"/>
            <w:szCs w:val="24"/>
            <w:vertAlign w:val="superscript"/>
          </w:rPr>
          <w:t>1</w:t>
        </w:r>
      </w:ins>
      <w:del w:id="246" w:author="Ryan Hodges" w:date="2012-11-12T20:24:00Z">
        <w:r w:rsidRPr="00E46266" w:rsidDel="00087761">
          <w:rPr>
            <w:rFonts w:ascii="Times New Roman" w:hAnsi="Times New Roman"/>
            <w:sz w:val="24"/>
            <w:szCs w:val="24"/>
            <w:vertAlign w:val="superscript"/>
          </w:rPr>
          <w:delText>0</w:delText>
        </w:r>
      </w:del>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In conclusion, selective ligature of the </w:t>
      </w:r>
      <w:proofErr w:type="spellStart"/>
      <w:r w:rsidRPr="00E46266">
        <w:rPr>
          <w:rFonts w:ascii="Times New Roman" w:hAnsi="Times New Roman"/>
          <w:sz w:val="24"/>
          <w:szCs w:val="24"/>
        </w:rPr>
        <w:t>uteroplacental</w:t>
      </w:r>
      <w:proofErr w:type="spellEnd"/>
      <w:r w:rsidRPr="00E46266">
        <w:rPr>
          <w:rFonts w:ascii="Times New Roman" w:hAnsi="Times New Roman"/>
          <w:sz w:val="24"/>
          <w:szCs w:val="24"/>
        </w:rPr>
        <w:t xml:space="preserve"> vessels to produce IUGR in the rabbit with subsequent </w:t>
      </w:r>
      <w:proofErr w:type="spellStart"/>
      <w:r w:rsidRPr="00E46266">
        <w:rPr>
          <w:rFonts w:ascii="Times New Roman" w:hAnsi="Times New Roman"/>
          <w:sz w:val="24"/>
          <w:szCs w:val="24"/>
        </w:rPr>
        <w:t>microultrasound</w:t>
      </w:r>
      <w:proofErr w:type="spellEnd"/>
      <w:r w:rsidRPr="00E46266">
        <w:rPr>
          <w:rFonts w:ascii="Times New Roman" w:hAnsi="Times New Roman"/>
          <w:sz w:val="24"/>
          <w:szCs w:val="24"/>
        </w:rPr>
        <w:t xml:space="preserve"> examination of cardiac function represents an animal model that is consistent with contemporary clinical practice and therefore useful to bidirectional translational researchers.</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b/>
          <w:sz w:val="24"/>
          <w:szCs w:val="24"/>
        </w:rPr>
        <w:t>Disclosures:</w:t>
      </w:r>
      <w:r w:rsidRPr="00E46266">
        <w:rPr>
          <w:rFonts w:ascii="Times New Roman" w:hAnsi="Times New Roman"/>
          <w:sz w:val="24"/>
          <w:szCs w:val="24"/>
        </w:rPr>
        <w:t xml:space="preserve"> </w:t>
      </w: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rPr>
        <w:t xml:space="preserve">The author Professor Jan </w:t>
      </w:r>
      <w:proofErr w:type="spellStart"/>
      <w:r w:rsidRPr="00E46266">
        <w:rPr>
          <w:rFonts w:ascii="Times New Roman" w:hAnsi="Times New Roman"/>
          <w:sz w:val="24"/>
        </w:rPr>
        <w:t>D’hooge</w:t>
      </w:r>
      <w:proofErr w:type="spellEnd"/>
      <w:r w:rsidRPr="00E46266">
        <w:rPr>
          <w:rFonts w:ascii="Times New Roman" w:hAnsi="Times New Roman"/>
          <w:sz w:val="24"/>
        </w:rPr>
        <w:t xml:space="preserve"> has a research agreement with </w:t>
      </w:r>
      <w:proofErr w:type="spellStart"/>
      <w:r w:rsidRPr="00E46266">
        <w:rPr>
          <w:rFonts w:ascii="Times New Roman" w:hAnsi="Times New Roman"/>
          <w:sz w:val="24"/>
        </w:rPr>
        <w:t>VisualSonics</w:t>
      </w:r>
      <w:proofErr w:type="spellEnd"/>
      <w:r w:rsidRPr="00E46266">
        <w:rPr>
          <w:rFonts w:ascii="Times New Roman" w:hAnsi="Times New Roman"/>
          <w:sz w:val="24"/>
        </w:rPr>
        <w:t>.</w:t>
      </w:r>
      <w:r w:rsidRPr="00E46266" w:rsidDel="00B72EEF">
        <w:rPr>
          <w:rFonts w:ascii="Times New Roman" w:hAnsi="Times New Roman"/>
          <w:sz w:val="24"/>
          <w:szCs w:val="24"/>
        </w:rPr>
        <w:t xml:space="preserve"> </w:t>
      </w:r>
      <w:r w:rsidRPr="00E46266">
        <w:rPr>
          <w:rFonts w:ascii="Times New Roman" w:hAnsi="Times New Roman"/>
          <w:sz w:val="24"/>
          <w:szCs w:val="24"/>
        </w:rPr>
        <w:t>The remaining authors have no disclosures.</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b/>
          <w:sz w:val="24"/>
          <w:szCs w:val="24"/>
        </w:rPr>
      </w:pPr>
      <w:r w:rsidRPr="00E46266">
        <w:rPr>
          <w:rFonts w:ascii="Times New Roman" w:hAnsi="Times New Roman"/>
          <w:b/>
          <w:sz w:val="24"/>
          <w:szCs w:val="24"/>
        </w:rPr>
        <w:t>Acknowledgments:</w:t>
      </w:r>
    </w:p>
    <w:p w:rsidR="002076B0" w:rsidRPr="00E46266" w:rsidRDefault="002076B0" w:rsidP="00474B5E">
      <w:pPr>
        <w:spacing w:line="240" w:lineRule="auto"/>
        <w:jc w:val="both"/>
        <w:rPr>
          <w:rFonts w:ascii="Times New Roman" w:hAnsi="Times New Roman"/>
          <w:b/>
          <w:sz w:val="24"/>
          <w:lang w:val="en-GB"/>
        </w:rPr>
      </w:pPr>
      <w:proofErr w:type="gramStart"/>
      <w:r w:rsidRPr="00E46266">
        <w:rPr>
          <w:rFonts w:ascii="Times New Roman" w:hAnsi="Times New Roman"/>
          <w:sz w:val="24"/>
          <w:szCs w:val="24"/>
        </w:rPr>
        <w:t>This work is supported by a Hamilton-Fairley NHMRC Fellowship</w:t>
      </w:r>
      <w:proofErr w:type="gramEnd"/>
      <w:r w:rsidRPr="00E46266">
        <w:rPr>
          <w:rFonts w:ascii="Times New Roman" w:hAnsi="Times New Roman"/>
          <w:sz w:val="24"/>
          <w:szCs w:val="24"/>
        </w:rPr>
        <w:t xml:space="preserve"> (RH, AL); </w:t>
      </w:r>
      <w:r w:rsidRPr="00E46266">
        <w:rPr>
          <w:rFonts w:ascii="Times New Roman" w:hAnsi="Times New Roman"/>
          <w:sz w:val="24"/>
          <w:lang w:val="en-GB"/>
        </w:rPr>
        <w:t xml:space="preserve">the Victorian Government’s Operational Infrastructure Support Program (RH, EW) and </w:t>
      </w:r>
      <w:r w:rsidRPr="00E46266">
        <w:rPr>
          <w:rFonts w:ascii="Times New Roman" w:hAnsi="Times New Roman"/>
          <w:sz w:val="24"/>
        </w:rPr>
        <w:t xml:space="preserve">the Marie Curie </w:t>
      </w:r>
      <w:proofErr w:type="spellStart"/>
      <w:r w:rsidRPr="00E46266">
        <w:rPr>
          <w:rFonts w:ascii="Times New Roman" w:hAnsi="Times New Roman"/>
          <w:sz w:val="24"/>
        </w:rPr>
        <w:t>Industria</w:t>
      </w:r>
      <w:proofErr w:type="spellEnd"/>
      <w:r w:rsidRPr="00E46266">
        <w:rPr>
          <w:rFonts w:ascii="Times New Roman" w:hAnsi="Times New Roman"/>
          <w:sz w:val="24"/>
        </w:rPr>
        <w:t>-Academia Partnership and Pathways grant sponsored by the European Commission (ME, PD).</w:t>
      </w:r>
    </w:p>
    <w:p w:rsidR="002076B0" w:rsidRPr="00E46266" w:rsidRDefault="002076B0" w:rsidP="00BD0719">
      <w:pPr>
        <w:spacing w:line="240" w:lineRule="auto"/>
        <w:jc w:val="both"/>
        <w:rPr>
          <w:rFonts w:ascii="Times New Roman" w:hAnsi="Times New Roman"/>
          <w:b/>
          <w:sz w:val="24"/>
          <w:szCs w:val="24"/>
        </w:rPr>
      </w:pPr>
      <w:r w:rsidRPr="00E46266">
        <w:rPr>
          <w:rFonts w:ascii="Times New Roman" w:hAnsi="Times New Roman"/>
          <w:sz w:val="24"/>
          <w:szCs w:val="24"/>
        </w:rPr>
        <w:t xml:space="preserve"> </w:t>
      </w:r>
    </w:p>
    <w:p w:rsidR="002076B0" w:rsidRPr="00E46266" w:rsidRDefault="002076B0" w:rsidP="00BD0719">
      <w:pPr>
        <w:spacing w:line="240" w:lineRule="auto"/>
        <w:jc w:val="both"/>
        <w:rPr>
          <w:rFonts w:ascii="Times New Roman" w:hAnsi="Times New Roman"/>
          <w:b/>
          <w:sz w:val="24"/>
          <w:szCs w:val="24"/>
        </w:rPr>
      </w:pPr>
      <w:r w:rsidRPr="00E46266">
        <w:rPr>
          <w:rFonts w:ascii="Times New Roman" w:hAnsi="Times New Roman"/>
          <w:b/>
          <w:sz w:val="24"/>
          <w:szCs w:val="24"/>
        </w:rPr>
        <w:t>References:</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1.</w:t>
      </w:r>
      <w:r w:rsidRPr="00E46266">
        <w:rPr>
          <w:rFonts w:ascii="Times New Roman" w:hAnsi="Times New Roman"/>
          <w:noProof/>
          <w:sz w:val="24"/>
          <w:szCs w:val="24"/>
        </w:rPr>
        <w:tab/>
        <w:t xml:space="preserve">Bukowski, R. Stillbirth and fetal growth restriction. </w:t>
      </w:r>
      <w:r w:rsidRPr="00E46266">
        <w:rPr>
          <w:rFonts w:ascii="Times New Roman" w:hAnsi="Times New Roman"/>
          <w:i/>
          <w:noProof/>
          <w:sz w:val="24"/>
          <w:szCs w:val="24"/>
        </w:rPr>
        <w:t>Clin Obstet Gynecol</w:t>
      </w:r>
      <w:r w:rsidRPr="00E46266">
        <w:rPr>
          <w:rFonts w:ascii="Times New Roman" w:hAnsi="Times New Roman"/>
          <w:noProof/>
          <w:sz w:val="24"/>
          <w:szCs w:val="24"/>
        </w:rPr>
        <w:t xml:space="preserve">  </w:t>
      </w:r>
      <w:r w:rsidRPr="00E46266">
        <w:rPr>
          <w:rFonts w:ascii="Times New Roman" w:hAnsi="Times New Roman"/>
          <w:b/>
          <w:noProof/>
          <w:sz w:val="24"/>
          <w:szCs w:val="24"/>
        </w:rPr>
        <w:t>53</w:t>
      </w:r>
      <w:r w:rsidRPr="00E46266">
        <w:rPr>
          <w:rFonts w:ascii="Times New Roman" w:hAnsi="Times New Roman"/>
          <w:noProof/>
          <w:sz w:val="24"/>
          <w:szCs w:val="24"/>
        </w:rPr>
        <w:t>(3), 673-80 (2010).</w:t>
      </w:r>
    </w:p>
    <w:p w:rsidR="002076B0" w:rsidRPr="00E46266" w:rsidRDefault="002076B0" w:rsidP="00840CE6">
      <w:pPr>
        <w:spacing w:after="0" w:line="240" w:lineRule="auto"/>
        <w:jc w:val="both"/>
        <w:rPr>
          <w:rFonts w:ascii="Times New Roman" w:hAnsi="Times New Roman"/>
          <w:noProof/>
          <w:sz w:val="24"/>
          <w:szCs w:val="24"/>
        </w:rPr>
      </w:pPr>
      <w:r w:rsidRPr="00E46266">
        <w:rPr>
          <w:rFonts w:ascii="Times New Roman" w:hAnsi="Times New Roman"/>
          <w:noProof/>
          <w:sz w:val="24"/>
          <w:szCs w:val="24"/>
        </w:rPr>
        <w:t>2.</w:t>
      </w:r>
      <w:r w:rsidRPr="00E46266">
        <w:rPr>
          <w:rFonts w:ascii="Times New Roman" w:hAnsi="Times New Roman"/>
          <w:noProof/>
          <w:sz w:val="24"/>
          <w:szCs w:val="24"/>
        </w:rPr>
        <w:tab/>
        <w:t>American College of Obstetricians and Gynecologists. Intrauterine growth restriction. ACOG</w:t>
      </w:r>
    </w:p>
    <w:p w:rsidR="002076B0" w:rsidRPr="00E46266" w:rsidRDefault="002076B0" w:rsidP="00840CE6">
      <w:pPr>
        <w:spacing w:after="0" w:line="240" w:lineRule="auto"/>
        <w:jc w:val="both"/>
        <w:rPr>
          <w:rFonts w:ascii="Times New Roman" w:hAnsi="Times New Roman"/>
          <w:noProof/>
          <w:sz w:val="24"/>
          <w:szCs w:val="24"/>
        </w:rPr>
      </w:pPr>
      <w:r w:rsidRPr="00E46266">
        <w:rPr>
          <w:rFonts w:ascii="Times New Roman" w:hAnsi="Times New Roman"/>
          <w:noProof/>
          <w:sz w:val="24"/>
          <w:szCs w:val="24"/>
        </w:rPr>
        <w:t xml:space="preserve">practice bulletin no. 12. Washington, DC7 American College of </w:t>
      </w:r>
      <w:r>
        <w:rPr>
          <w:rFonts w:ascii="Times New Roman" w:hAnsi="Times New Roman"/>
          <w:noProof/>
          <w:sz w:val="24"/>
          <w:szCs w:val="24"/>
        </w:rPr>
        <w:t xml:space="preserve">Obstetricians and Gynecologists </w:t>
      </w:r>
      <w:r w:rsidRPr="00E46266">
        <w:rPr>
          <w:rFonts w:ascii="Times New Roman" w:hAnsi="Times New Roman"/>
          <w:noProof/>
          <w:sz w:val="24"/>
          <w:szCs w:val="24"/>
        </w:rPr>
        <w:t>(2000).</w:t>
      </w:r>
    </w:p>
    <w:p w:rsidR="002076B0" w:rsidRPr="00E46266" w:rsidRDefault="009A2F29" w:rsidP="00840CE6">
      <w:pPr>
        <w:spacing w:after="0" w:line="240" w:lineRule="auto"/>
        <w:jc w:val="both"/>
        <w:rPr>
          <w:rFonts w:ascii="Times New Roman" w:hAnsi="Times New Roman"/>
          <w:noProof/>
          <w:sz w:val="24"/>
          <w:szCs w:val="24"/>
        </w:rPr>
      </w:pPr>
      <w:r w:rsidRPr="009A2F29">
        <w:rPr>
          <w:rFonts w:ascii="Times New Roman" w:hAnsi="Times New Roman"/>
          <w:noProof/>
          <w:sz w:val="24"/>
          <w:szCs w:val="24"/>
          <w:lang w:val="nl-NL"/>
        </w:rPr>
        <w:t>3.</w:t>
      </w:r>
      <w:r>
        <w:rPr>
          <w:rFonts w:ascii="Times New Roman" w:hAnsi="Times New Roman"/>
          <w:noProof/>
          <w:sz w:val="24"/>
          <w:szCs w:val="24"/>
          <w:lang w:val="nl-NL"/>
        </w:rPr>
        <w:tab/>
      </w:r>
      <w:r w:rsidRPr="009A2F29">
        <w:rPr>
          <w:rFonts w:ascii="Times New Roman" w:hAnsi="Times New Roman"/>
          <w:noProof/>
          <w:sz w:val="24"/>
          <w:szCs w:val="24"/>
          <w:lang w:val="nl-NL"/>
        </w:rPr>
        <w:t xml:space="preserve">Crispi, F., Bijnens B. </w:t>
      </w:r>
      <w:r w:rsidRPr="009A2F29">
        <w:rPr>
          <w:rFonts w:ascii="Times New Roman" w:hAnsi="Times New Roman"/>
          <w:i/>
          <w:noProof/>
          <w:sz w:val="24"/>
          <w:szCs w:val="24"/>
          <w:lang w:val="nl-NL"/>
        </w:rPr>
        <w:t>et al.</w:t>
      </w:r>
      <w:r w:rsidRPr="009A2F29">
        <w:rPr>
          <w:rFonts w:ascii="Times New Roman" w:hAnsi="Times New Roman"/>
          <w:noProof/>
          <w:sz w:val="24"/>
          <w:szCs w:val="24"/>
          <w:lang w:val="nl-NL"/>
        </w:rPr>
        <w:t xml:space="preserve"> </w:t>
      </w:r>
      <w:r w:rsidR="002076B0" w:rsidRPr="00E46266">
        <w:rPr>
          <w:rFonts w:ascii="Times New Roman" w:hAnsi="Times New Roman"/>
          <w:noProof/>
          <w:sz w:val="24"/>
          <w:szCs w:val="24"/>
        </w:rPr>
        <w:t xml:space="preserve">Fetal growth restriction results in remodeled and less efficient hearts in children. </w:t>
      </w:r>
      <w:r w:rsidR="002076B0" w:rsidRPr="00E46266">
        <w:rPr>
          <w:rFonts w:ascii="Times New Roman" w:hAnsi="Times New Roman"/>
          <w:i/>
          <w:noProof/>
          <w:sz w:val="24"/>
          <w:szCs w:val="24"/>
        </w:rPr>
        <w:t>Circulation</w:t>
      </w:r>
      <w:r w:rsidR="002076B0" w:rsidRPr="00E46266">
        <w:rPr>
          <w:rFonts w:ascii="Times New Roman" w:hAnsi="Times New Roman"/>
          <w:noProof/>
          <w:sz w:val="24"/>
          <w:szCs w:val="24"/>
        </w:rPr>
        <w:t xml:space="preserve">  </w:t>
      </w:r>
      <w:r w:rsidR="002076B0" w:rsidRPr="00E46266">
        <w:rPr>
          <w:rFonts w:ascii="Times New Roman" w:hAnsi="Times New Roman"/>
          <w:b/>
          <w:noProof/>
          <w:sz w:val="24"/>
          <w:szCs w:val="24"/>
        </w:rPr>
        <w:t>121</w:t>
      </w:r>
      <w:r w:rsidR="002076B0" w:rsidRPr="00E46266">
        <w:rPr>
          <w:rFonts w:ascii="Times New Roman" w:hAnsi="Times New Roman"/>
          <w:noProof/>
          <w:sz w:val="24"/>
          <w:szCs w:val="24"/>
        </w:rPr>
        <w:t>(22), 2427-36 (2010).</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4.</w:t>
      </w:r>
      <w:r w:rsidRPr="00E46266">
        <w:rPr>
          <w:rFonts w:ascii="Times New Roman" w:hAnsi="Times New Roman"/>
          <w:noProof/>
          <w:sz w:val="24"/>
          <w:szCs w:val="24"/>
        </w:rPr>
        <w:tab/>
        <w:t xml:space="preserve">Cosmi, E., Visentin, S., Fanelli, T., Mautone AJ, Zanardo V. Aortic intima media thickness in fetuses and children with intrauterine growth restriction. </w:t>
      </w:r>
      <w:r w:rsidRPr="00E46266">
        <w:rPr>
          <w:rFonts w:ascii="Times New Roman" w:hAnsi="Times New Roman"/>
          <w:i/>
          <w:noProof/>
          <w:sz w:val="24"/>
          <w:szCs w:val="24"/>
        </w:rPr>
        <w:t>Obstet Gynecol</w:t>
      </w:r>
      <w:r w:rsidRPr="00E46266">
        <w:rPr>
          <w:rFonts w:ascii="Times New Roman" w:hAnsi="Times New Roman"/>
          <w:noProof/>
          <w:sz w:val="24"/>
          <w:szCs w:val="24"/>
        </w:rPr>
        <w:t xml:space="preserve"> 2009 </w:t>
      </w:r>
      <w:r w:rsidRPr="00E46266">
        <w:rPr>
          <w:rFonts w:ascii="Times New Roman" w:hAnsi="Times New Roman"/>
          <w:b/>
          <w:noProof/>
          <w:sz w:val="24"/>
          <w:szCs w:val="24"/>
        </w:rPr>
        <w:t>114</w:t>
      </w:r>
      <w:r w:rsidRPr="00E46266">
        <w:rPr>
          <w:rFonts w:ascii="Times New Roman" w:hAnsi="Times New Roman"/>
          <w:noProof/>
          <w:sz w:val="24"/>
          <w:szCs w:val="24"/>
        </w:rPr>
        <w:t>(5), 1109-14 (2009).</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5.</w:t>
      </w:r>
      <w:r w:rsidRPr="00E46266">
        <w:rPr>
          <w:rFonts w:ascii="Times New Roman" w:hAnsi="Times New Roman"/>
          <w:noProof/>
          <w:sz w:val="24"/>
          <w:szCs w:val="24"/>
        </w:rPr>
        <w:tab/>
        <w:t xml:space="preserve">Ojeda, NB., Grigore, D., Alexander, B.T. Intrauterine growth restriction: fetal programming of hypertension and kidney disease. </w:t>
      </w:r>
      <w:r w:rsidRPr="00E46266">
        <w:rPr>
          <w:rFonts w:ascii="Times New Roman" w:hAnsi="Times New Roman"/>
          <w:i/>
          <w:noProof/>
          <w:sz w:val="24"/>
          <w:szCs w:val="24"/>
        </w:rPr>
        <w:t>Adv Chronic Kidney</w:t>
      </w:r>
      <w:r w:rsidRPr="00E46266">
        <w:rPr>
          <w:rFonts w:ascii="Times New Roman" w:hAnsi="Times New Roman"/>
          <w:noProof/>
          <w:sz w:val="24"/>
          <w:szCs w:val="24"/>
        </w:rPr>
        <w:t xml:space="preserve"> </w:t>
      </w:r>
      <w:r w:rsidRPr="00E46266">
        <w:rPr>
          <w:rFonts w:ascii="Times New Roman" w:hAnsi="Times New Roman"/>
          <w:i/>
          <w:noProof/>
          <w:sz w:val="24"/>
          <w:szCs w:val="24"/>
        </w:rPr>
        <w:t>Dis</w:t>
      </w:r>
      <w:r w:rsidRPr="00E46266">
        <w:rPr>
          <w:rFonts w:ascii="Times New Roman" w:hAnsi="Times New Roman"/>
          <w:noProof/>
          <w:sz w:val="24"/>
          <w:szCs w:val="24"/>
        </w:rPr>
        <w:t xml:space="preserve"> </w:t>
      </w:r>
      <w:r w:rsidRPr="00E46266">
        <w:rPr>
          <w:rFonts w:ascii="Times New Roman" w:hAnsi="Times New Roman"/>
          <w:b/>
          <w:noProof/>
          <w:sz w:val="24"/>
          <w:szCs w:val="24"/>
        </w:rPr>
        <w:t>15</w:t>
      </w:r>
      <w:r w:rsidRPr="00E46266">
        <w:rPr>
          <w:rFonts w:ascii="Times New Roman" w:hAnsi="Times New Roman"/>
          <w:noProof/>
          <w:sz w:val="24"/>
          <w:szCs w:val="24"/>
        </w:rPr>
        <w:t>(2), 101-6 (2008).</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6.</w:t>
      </w:r>
      <w:r w:rsidRPr="00E46266">
        <w:rPr>
          <w:rFonts w:ascii="Times New Roman" w:hAnsi="Times New Roman"/>
          <w:noProof/>
          <w:sz w:val="24"/>
          <w:szCs w:val="24"/>
        </w:rPr>
        <w:tab/>
        <w:t xml:space="preserve">Stocker, C.J., Arch, J.R., Cawthorne, M.A. Fetal origins of insulin resistance and obesity. </w:t>
      </w:r>
      <w:r w:rsidRPr="00E46266">
        <w:rPr>
          <w:rFonts w:ascii="Times New Roman" w:hAnsi="Times New Roman"/>
          <w:i/>
          <w:noProof/>
          <w:sz w:val="24"/>
          <w:szCs w:val="24"/>
        </w:rPr>
        <w:t>Proc Nutr Soc</w:t>
      </w:r>
      <w:r w:rsidRPr="00E46266">
        <w:rPr>
          <w:rFonts w:ascii="Times New Roman" w:hAnsi="Times New Roman"/>
          <w:noProof/>
          <w:sz w:val="24"/>
          <w:szCs w:val="24"/>
        </w:rPr>
        <w:t xml:space="preserve"> </w:t>
      </w:r>
      <w:r w:rsidRPr="00E46266">
        <w:rPr>
          <w:rFonts w:ascii="Times New Roman" w:hAnsi="Times New Roman"/>
          <w:b/>
          <w:noProof/>
          <w:sz w:val="24"/>
          <w:szCs w:val="24"/>
        </w:rPr>
        <w:t>64</w:t>
      </w:r>
      <w:r w:rsidRPr="00E46266">
        <w:rPr>
          <w:rFonts w:ascii="Times New Roman" w:hAnsi="Times New Roman"/>
          <w:noProof/>
          <w:sz w:val="24"/>
          <w:szCs w:val="24"/>
        </w:rPr>
        <w:t>(2), 143-51 (2005).</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7.</w:t>
      </w:r>
      <w:r w:rsidRPr="00E46266">
        <w:rPr>
          <w:rFonts w:ascii="Times New Roman" w:hAnsi="Times New Roman"/>
          <w:noProof/>
          <w:sz w:val="24"/>
          <w:szCs w:val="24"/>
        </w:rPr>
        <w:tab/>
        <w:t>Barker</w:t>
      </w:r>
      <w:r>
        <w:rPr>
          <w:rFonts w:ascii="Times New Roman" w:hAnsi="Times New Roman"/>
          <w:noProof/>
          <w:sz w:val="24"/>
          <w:szCs w:val="24"/>
        </w:rPr>
        <w:t>,</w:t>
      </w:r>
      <w:r w:rsidRPr="00E46266">
        <w:rPr>
          <w:rFonts w:ascii="Times New Roman" w:hAnsi="Times New Roman"/>
          <w:noProof/>
          <w:sz w:val="24"/>
          <w:szCs w:val="24"/>
        </w:rPr>
        <w:t xml:space="preserve"> D</w:t>
      </w:r>
      <w:r>
        <w:rPr>
          <w:rFonts w:ascii="Times New Roman" w:hAnsi="Times New Roman"/>
          <w:noProof/>
          <w:sz w:val="24"/>
          <w:szCs w:val="24"/>
        </w:rPr>
        <w:t>.</w:t>
      </w:r>
      <w:r w:rsidRPr="00E46266">
        <w:rPr>
          <w:rFonts w:ascii="Times New Roman" w:hAnsi="Times New Roman"/>
          <w:noProof/>
          <w:sz w:val="24"/>
          <w:szCs w:val="24"/>
        </w:rPr>
        <w:t xml:space="preserve">J. Intrauterine programming of coronary heart disease and stroke. </w:t>
      </w:r>
      <w:r w:rsidRPr="00E46266">
        <w:rPr>
          <w:rFonts w:ascii="Times New Roman" w:hAnsi="Times New Roman"/>
          <w:i/>
          <w:noProof/>
          <w:sz w:val="24"/>
          <w:szCs w:val="24"/>
        </w:rPr>
        <w:t>Acta Paediatr Suppl</w:t>
      </w:r>
      <w:r w:rsidRPr="00E46266">
        <w:rPr>
          <w:rFonts w:ascii="Times New Roman" w:hAnsi="Times New Roman"/>
          <w:noProof/>
          <w:sz w:val="24"/>
          <w:szCs w:val="24"/>
        </w:rPr>
        <w:t xml:space="preserve"> </w:t>
      </w:r>
      <w:r w:rsidRPr="00E46266">
        <w:rPr>
          <w:rFonts w:ascii="Times New Roman" w:hAnsi="Times New Roman"/>
          <w:b/>
          <w:noProof/>
          <w:sz w:val="24"/>
          <w:szCs w:val="24"/>
        </w:rPr>
        <w:t>423</w:t>
      </w:r>
      <w:r>
        <w:rPr>
          <w:rFonts w:ascii="Times New Roman" w:hAnsi="Times New Roman"/>
          <w:noProof/>
          <w:sz w:val="24"/>
          <w:szCs w:val="24"/>
        </w:rPr>
        <w:t>, (discussion 83) 178-82 (1997).</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8.</w:t>
      </w:r>
      <w:r w:rsidRPr="00E46266">
        <w:rPr>
          <w:rFonts w:ascii="Times New Roman" w:hAnsi="Times New Roman"/>
          <w:noProof/>
          <w:sz w:val="24"/>
          <w:szCs w:val="24"/>
        </w:rPr>
        <w:tab/>
        <w:t>Anthony</w:t>
      </w:r>
      <w:r>
        <w:rPr>
          <w:rFonts w:ascii="Times New Roman" w:hAnsi="Times New Roman"/>
          <w:noProof/>
          <w:sz w:val="24"/>
          <w:szCs w:val="24"/>
        </w:rPr>
        <w:t>,</w:t>
      </w:r>
      <w:r w:rsidRPr="00E46266">
        <w:rPr>
          <w:rFonts w:ascii="Times New Roman" w:hAnsi="Times New Roman"/>
          <w:noProof/>
          <w:sz w:val="24"/>
          <w:szCs w:val="24"/>
        </w:rPr>
        <w:t xml:space="preserve"> R</w:t>
      </w:r>
      <w:r>
        <w:rPr>
          <w:rFonts w:ascii="Times New Roman" w:hAnsi="Times New Roman"/>
          <w:noProof/>
          <w:sz w:val="24"/>
          <w:szCs w:val="24"/>
        </w:rPr>
        <w:t>.</w:t>
      </w:r>
      <w:r w:rsidRPr="00E46266">
        <w:rPr>
          <w:rFonts w:ascii="Times New Roman" w:hAnsi="Times New Roman"/>
          <w:noProof/>
          <w:sz w:val="24"/>
          <w:szCs w:val="24"/>
        </w:rPr>
        <w:t>V</w:t>
      </w:r>
      <w:r>
        <w:rPr>
          <w:rFonts w:ascii="Times New Roman" w:hAnsi="Times New Roman"/>
          <w:noProof/>
          <w:sz w:val="24"/>
          <w:szCs w:val="24"/>
        </w:rPr>
        <w:t>.</w:t>
      </w:r>
      <w:r w:rsidRPr="00E46266">
        <w:rPr>
          <w:rFonts w:ascii="Times New Roman" w:hAnsi="Times New Roman"/>
          <w:noProof/>
          <w:sz w:val="24"/>
          <w:szCs w:val="24"/>
        </w:rPr>
        <w:t>, Scheaffer</w:t>
      </w:r>
      <w:r>
        <w:rPr>
          <w:rFonts w:ascii="Times New Roman" w:hAnsi="Times New Roman"/>
          <w:noProof/>
          <w:sz w:val="24"/>
          <w:szCs w:val="24"/>
        </w:rPr>
        <w:t>,</w:t>
      </w:r>
      <w:r w:rsidRPr="00E46266">
        <w:rPr>
          <w:rFonts w:ascii="Times New Roman" w:hAnsi="Times New Roman"/>
          <w:noProof/>
          <w:sz w:val="24"/>
          <w:szCs w:val="24"/>
        </w:rPr>
        <w:t xml:space="preserve"> A</w:t>
      </w:r>
      <w:r>
        <w:rPr>
          <w:rFonts w:ascii="Times New Roman" w:hAnsi="Times New Roman"/>
          <w:noProof/>
          <w:sz w:val="24"/>
          <w:szCs w:val="24"/>
        </w:rPr>
        <w:t>.</w:t>
      </w:r>
      <w:r w:rsidRPr="00E46266">
        <w:rPr>
          <w:rFonts w:ascii="Times New Roman" w:hAnsi="Times New Roman"/>
          <w:noProof/>
          <w:sz w:val="24"/>
          <w:szCs w:val="24"/>
        </w:rPr>
        <w:t>N</w:t>
      </w:r>
      <w:r>
        <w:rPr>
          <w:rFonts w:ascii="Times New Roman" w:hAnsi="Times New Roman"/>
          <w:noProof/>
          <w:sz w:val="24"/>
          <w:szCs w:val="24"/>
        </w:rPr>
        <w:t>.</w:t>
      </w:r>
      <w:r w:rsidRPr="00E46266">
        <w:rPr>
          <w:rFonts w:ascii="Times New Roman" w:hAnsi="Times New Roman"/>
          <w:noProof/>
          <w:sz w:val="24"/>
          <w:szCs w:val="24"/>
        </w:rPr>
        <w:t>, Wright</w:t>
      </w:r>
      <w:r>
        <w:rPr>
          <w:rFonts w:ascii="Times New Roman" w:hAnsi="Times New Roman"/>
          <w:noProof/>
          <w:sz w:val="24"/>
          <w:szCs w:val="24"/>
        </w:rPr>
        <w:t>,</w:t>
      </w:r>
      <w:r w:rsidRPr="00E46266">
        <w:rPr>
          <w:rFonts w:ascii="Times New Roman" w:hAnsi="Times New Roman"/>
          <w:noProof/>
          <w:sz w:val="24"/>
          <w:szCs w:val="24"/>
        </w:rPr>
        <w:t xml:space="preserve"> C</w:t>
      </w:r>
      <w:r>
        <w:rPr>
          <w:rFonts w:ascii="Times New Roman" w:hAnsi="Times New Roman"/>
          <w:noProof/>
          <w:sz w:val="24"/>
          <w:szCs w:val="24"/>
        </w:rPr>
        <w:t>.</w:t>
      </w:r>
      <w:r w:rsidRPr="00E46266">
        <w:rPr>
          <w:rFonts w:ascii="Times New Roman" w:hAnsi="Times New Roman"/>
          <w:noProof/>
          <w:sz w:val="24"/>
          <w:szCs w:val="24"/>
        </w:rPr>
        <w:t>D</w:t>
      </w:r>
      <w:r>
        <w:rPr>
          <w:rFonts w:ascii="Times New Roman" w:hAnsi="Times New Roman"/>
          <w:noProof/>
          <w:sz w:val="24"/>
          <w:szCs w:val="24"/>
        </w:rPr>
        <w:t>.</w:t>
      </w:r>
      <w:r w:rsidRPr="00E46266">
        <w:rPr>
          <w:rFonts w:ascii="Times New Roman" w:hAnsi="Times New Roman"/>
          <w:noProof/>
          <w:sz w:val="24"/>
          <w:szCs w:val="24"/>
        </w:rPr>
        <w:t>, Regnault</w:t>
      </w:r>
      <w:r>
        <w:rPr>
          <w:rFonts w:ascii="Times New Roman" w:hAnsi="Times New Roman"/>
          <w:noProof/>
          <w:sz w:val="24"/>
          <w:szCs w:val="24"/>
        </w:rPr>
        <w:t>,</w:t>
      </w:r>
      <w:r w:rsidRPr="00E46266">
        <w:rPr>
          <w:rFonts w:ascii="Times New Roman" w:hAnsi="Times New Roman"/>
          <w:noProof/>
          <w:sz w:val="24"/>
          <w:szCs w:val="24"/>
        </w:rPr>
        <w:t xml:space="preserve"> T</w:t>
      </w:r>
      <w:r>
        <w:rPr>
          <w:rFonts w:ascii="Times New Roman" w:hAnsi="Times New Roman"/>
          <w:noProof/>
          <w:sz w:val="24"/>
          <w:szCs w:val="24"/>
        </w:rPr>
        <w:t>.</w:t>
      </w:r>
      <w:r w:rsidRPr="00E46266">
        <w:rPr>
          <w:rFonts w:ascii="Times New Roman" w:hAnsi="Times New Roman"/>
          <w:noProof/>
          <w:sz w:val="24"/>
          <w:szCs w:val="24"/>
        </w:rPr>
        <w:t xml:space="preserve">R. Ruminant models of prenatal growth restriction. </w:t>
      </w:r>
      <w:r w:rsidRPr="00E46266">
        <w:rPr>
          <w:rFonts w:ascii="Times New Roman" w:hAnsi="Times New Roman"/>
          <w:i/>
          <w:noProof/>
          <w:sz w:val="24"/>
          <w:szCs w:val="24"/>
        </w:rPr>
        <w:t>Reprod Suppl</w:t>
      </w:r>
      <w:r>
        <w:rPr>
          <w:rFonts w:ascii="Times New Roman" w:hAnsi="Times New Roman"/>
          <w:noProof/>
          <w:sz w:val="24"/>
          <w:szCs w:val="24"/>
        </w:rPr>
        <w:t xml:space="preserve"> </w:t>
      </w:r>
      <w:r w:rsidRPr="00E46266">
        <w:rPr>
          <w:rFonts w:ascii="Times New Roman" w:hAnsi="Times New Roman"/>
          <w:b/>
          <w:noProof/>
          <w:sz w:val="24"/>
          <w:szCs w:val="24"/>
        </w:rPr>
        <w:t>61</w:t>
      </w:r>
      <w:r>
        <w:rPr>
          <w:rFonts w:ascii="Times New Roman" w:hAnsi="Times New Roman"/>
          <w:noProof/>
          <w:sz w:val="24"/>
          <w:szCs w:val="24"/>
        </w:rPr>
        <w:t xml:space="preserve">(), </w:t>
      </w:r>
      <w:r w:rsidRPr="00E46266">
        <w:rPr>
          <w:rFonts w:ascii="Times New Roman" w:hAnsi="Times New Roman"/>
          <w:noProof/>
          <w:sz w:val="24"/>
          <w:szCs w:val="24"/>
        </w:rPr>
        <w:t>183-94</w:t>
      </w:r>
      <w:r>
        <w:rPr>
          <w:rFonts w:ascii="Times New Roman" w:hAnsi="Times New Roman"/>
          <w:noProof/>
          <w:sz w:val="24"/>
          <w:szCs w:val="24"/>
        </w:rPr>
        <w:t xml:space="preserve"> (2003)</w:t>
      </w:r>
      <w:r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9.</w:t>
      </w:r>
      <w:r w:rsidRPr="00E46266">
        <w:rPr>
          <w:rFonts w:ascii="Times New Roman" w:hAnsi="Times New Roman"/>
          <w:noProof/>
          <w:sz w:val="24"/>
          <w:szCs w:val="24"/>
        </w:rPr>
        <w:tab/>
        <w:t>Woods</w:t>
      </w:r>
      <w:r>
        <w:rPr>
          <w:rFonts w:ascii="Times New Roman" w:hAnsi="Times New Roman"/>
          <w:noProof/>
          <w:sz w:val="24"/>
          <w:szCs w:val="24"/>
        </w:rPr>
        <w:t>,</w:t>
      </w:r>
      <w:r w:rsidRPr="00E46266">
        <w:rPr>
          <w:rFonts w:ascii="Times New Roman" w:hAnsi="Times New Roman"/>
          <w:noProof/>
          <w:sz w:val="24"/>
          <w:szCs w:val="24"/>
        </w:rPr>
        <w:t xml:space="preserve"> L</w:t>
      </w:r>
      <w:r>
        <w:rPr>
          <w:rFonts w:ascii="Times New Roman" w:hAnsi="Times New Roman"/>
          <w:noProof/>
          <w:sz w:val="24"/>
          <w:szCs w:val="24"/>
        </w:rPr>
        <w:t>.</w:t>
      </w:r>
      <w:r w:rsidRPr="00E46266">
        <w:rPr>
          <w:rFonts w:ascii="Times New Roman" w:hAnsi="Times New Roman"/>
          <w:noProof/>
          <w:sz w:val="24"/>
          <w:szCs w:val="24"/>
        </w:rPr>
        <w:t>L</w:t>
      </w:r>
      <w:r>
        <w:rPr>
          <w:rFonts w:ascii="Times New Roman" w:hAnsi="Times New Roman"/>
          <w:noProof/>
          <w:sz w:val="24"/>
          <w:szCs w:val="24"/>
        </w:rPr>
        <w:t>.</w:t>
      </w:r>
      <w:r w:rsidRPr="00E46266">
        <w:rPr>
          <w:rFonts w:ascii="Times New Roman" w:hAnsi="Times New Roman"/>
          <w:noProof/>
          <w:sz w:val="24"/>
          <w:szCs w:val="24"/>
        </w:rPr>
        <w:t>, Weeks</w:t>
      </w:r>
      <w:r>
        <w:rPr>
          <w:rFonts w:ascii="Times New Roman" w:hAnsi="Times New Roman"/>
          <w:noProof/>
          <w:sz w:val="24"/>
          <w:szCs w:val="24"/>
        </w:rPr>
        <w:t>,</w:t>
      </w:r>
      <w:r w:rsidRPr="00E46266">
        <w:rPr>
          <w:rFonts w:ascii="Times New Roman" w:hAnsi="Times New Roman"/>
          <w:noProof/>
          <w:sz w:val="24"/>
          <w:szCs w:val="24"/>
        </w:rPr>
        <w:t xml:space="preserve"> D</w:t>
      </w:r>
      <w:r>
        <w:rPr>
          <w:rFonts w:ascii="Times New Roman" w:hAnsi="Times New Roman"/>
          <w:noProof/>
          <w:sz w:val="24"/>
          <w:szCs w:val="24"/>
        </w:rPr>
        <w:t>.</w:t>
      </w:r>
      <w:r w:rsidRPr="00E46266">
        <w:rPr>
          <w:rFonts w:ascii="Times New Roman" w:hAnsi="Times New Roman"/>
          <w:noProof/>
          <w:sz w:val="24"/>
          <w:szCs w:val="24"/>
        </w:rPr>
        <w:t>A</w:t>
      </w:r>
      <w:r>
        <w:rPr>
          <w:rFonts w:ascii="Times New Roman" w:hAnsi="Times New Roman"/>
          <w:noProof/>
          <w:sz w:val="24"/>
          <w:szCs w:val="24"/>
        </w:rPr>
        <w:t>.</w:t>
      </w:r>
      <w:r w:rsidRPr="00E46266">
        <w:rPr>
          <w:rFonts w:ascii="Times New Roman" w:hAnsi="Times New Roman"/>
          <w:noProof/>
          <w:sz w:val="24"/>
          <w:szCs w:val="24"/>
        </w:rPr>
        <w:t>, Rasch</w:t>
      </w:r>
      <w:r>
        <w:rPr>
          <w:rFonts w:ascii="Times New Roman" w:hAnsi="Times New Roman"/>
          <w:noProof/>
          <w:sz w:val="24"/>
          <w:szCs w:val="24"/>
        </w:rPr>
        <w:t>,</w:t>
      </w:r>
      <w:r w:rsidRPr="00E46266">
        <w:rPr>
          <w:rFonts w:ascii="Times New Roman" w:hAnsi="Times New Roman"/>
          <w:noProof/>
          <w:sz w:val="24"/>
          <w:szCs w:val="24"/>
        </w:rPr>
        <w:t xml:space="preserve"> R. Programming of adult blood pressure by maternal protein restriction: role of nephrogenesis. </w:t>
      </w:r>
      <w:r w:rsidRPr="00336D1A">
        <w:rPr>
          <w:rFonts w:ascii="Times New Roman" w:hAnsi="Times New Roman"/>
          <w:i/>
          <w:noProof/>
          <w:sz w:val="24"/>
          <w:szCs w:val="24"/>
        </w:rPr>
        <w:t>Kidney Int</w:t>
      </w:r>
      <w:r>
        <w:rPr>
          <w:rFonts w:ascii="Times New Roman" w:hAnsi="Times New Roman"/>
          <w:noProof/>
          <w:sz w:val="24"/>
          <w:szCs w:val="24"/>
        </w:rPr>
        <w:t xml:space="preserve"> 2004 </w:t>
      </w:r>
      <w:r w:rsidRPr="00336D1A">
        <w:rPr>
          <w:rFonts w:ascii="Times New Roman" w:hAnsi="Times New Roman"/>
          <w:b/>
          <w:noProof/>
          <w:sz w:val="24"/>
          <w:szCs w:val="24"/>
        </w:rPr>
        <w:t>65</w:t>
      </w:r>
      <w:r>
        <w:rPr>
          <w:rFonts w:ascii="Times New Roman" w:hAnsi="Times New Roman"/>
          <w:noProof/>
          <w:sz w:val="24"/>
          <w:szCs w:val="24"/>
        </w:rPr>
        <w:t>(4),1339-48 (2004).</w:t>
      </w:r>
    </w:p>
    <w:p w:rsidR="00087761" w:rsidRDefault="002076B0" w:rsidP="00BD0719">
      <w:pPr>
        <w:spacing w:after="0" w:line="240" w:lineRule="auto"/>
        <w:jc w:val="both"/>
        <w:rPr>
          <w:ins w:id="247" w:author="Ryan Hodges" w:date="2012-11-12T20:24:00Z"/>
          <w:rFonts w:ascii="Times New Roman" w:hAnsi="Times New Roman"/>
          <w:noProof/>
          <w:sz w:val="24"/>
          <w:szCs w:val="24"/>
        </w:rPr>
      </w:pPr>
      <w:r w:rsidRPr="00E46266">
        <w:rPr>
          <w:rFonts w:ascii="Times New Roman" w:hAnsi="Times New Roman"/>
          <w:noProof/>
          <w:sz w:val="24"/>
          <w:szCs w:val="24"/>
        </w:rPr>
        <w:t>10.</w:t>
      </w:r>
      <w:r w:rsidRPr="00E46266">
        <w:rPr>
          <w:rFonts w:ascii="Times New Roman" w:hAnsi="Times New Roman"/>
          <w:noProof/>
          <w:sz w:val="24"/>
          <w:szCs w:val="24"/>
        </w:rPr>
        <w:tab/>
      </w:r>
      <w:ins w:id="248" w:author="Ryan Hodges" w:date="2012-11-12T20:24:00Z">
        <w:r w:rsidR="00087761" w:rsidRPr="00E46266">
          <w:rPr>
            <w:rFonts w:ascii="Times New Roman" w:hAnsi="Times New Roman"/>
            <w:noProof/>
            <w:sz w:val="24"/>
            <w:szCs w:val="24"/>
          </w:rPr>
          <w:t>Turner</w:t>
        </w:r>
        <w:r w:rsidR="00087761">
          <w:rPr>
            <w:rFonts w:ascii="Times New Roman" w:hAnsi="Times New Roman"/>
            <w:noProof/>
            <w:sz w:val="24"/>
            <w:szCs w:val="24"/>
          </w:rPr>
          <w:t>,</w:t>
        </w:r>
        <w:r w:rsidR="00087761" w:rsidRPr="00E46266">
          <w:rPr>
            <w:rFonts w:ascii="Times New Roman" w:hAnsi="Times New Roman"/>
            <w:noProof/>
            <w:sz w:val="24"/>
            <w:szCs w:val="24"/>
          </w:rPr>
          <w:t xml:space="preserve"> A</w:t>
        </w:r>
        <w:r w:rsidR="00087761">
          <w:rPr>
            <w:rFonts w:ascii="Times New Roman" w:hAnsi="Times New Roman"/>
            <w:noProof/>
            <w:sz w:val="24"/>
            <w:szCs w:val="24"/>
          </w:rPr>
          <w:t>.</w:t>
        </w:r>
        <w:r w:rsidR="00087761" w:rsidRPr="00E46266">
          <w:rPr>
            <w:rFonts w:ascii="Times New Roman" w:hAnsi="Times New Roman"/>
            <w:noProof/>
            <w:sz w:val="24"/>
            <w:szCs w:val="24"/>
          </w:rPr>
          <w:t>J</w:t>
        </w:r>
        <w:r w:rsidR="00087761">
          <w:rPr>
            <w:rFonts w:ascii="Times New Roman" w:hAnsi="Times New Roman"/>
            <w:noProof/>
            <w:sz w:val="24"/>
            <w:szCs w:val="24"/>
          </w:rPr>
          <w:t>.</w:t>
        </w:r>
        <w:r w:rsidR="00087761" w:rsidRPr="00E46266">
          <w:rPr>
            <w:rFonts w:ascii="Times New Roman" w:hAnsi="Times New Roman"/>
            <w:noProof/>
            <w:sz w:val="24"/>
            <w:szCs w:val="24"/>
          </w:rPr>
          <w:t>, Trudinger</w:t>
        </w:r>
        <w:r w:rsidR="00087761">
          <w:rPr>
            <w:rFonts w:ascii="Times New Roman" w:hAnsi="Times New Roman"/>
            <w:noProof/>
            <w:sz w:val="24"/>
            <w:szCs w:val="24"/>
          </w:rPr>
          <w:t>,</w:t>
        </w:r>
        <w:r w:rsidR="00087761" w:rsidRPr="00E46266">
          <w:rPr>
            <w:rFonts w:ascii="Times New Roman" w:hAnsi="Times New Roman"/>
            <w:noProof/>
            <w:sz w:val="24"/>
            <w:szCs w:val="24"/>
          </w:rPr>
          <w:t xml:space="preserve"> B</w:t>
        </w:r>
        <w:r w:rsidR="00087761">
          <w:rPr>
            <w:rFonts w:ascii="Times New Roman" w:hAnsi="Times New Roman"/>
            <w:noProof/>
            <w:sz w:val="24"/>
            <w:szCs w:val="24"/>
          </w:rPr>
          <w:t>.</w:t>
        </w:r>
        <w:r w:rsidR="00087761" w:rsidRPr="00E46266">
          <w:rPr>
            <w:rFonts w:ascii="Times New Roman" w:hAnsi="Times New Roman"/>
            <w:noProof/>
            <w:sz w:val="24"/>
            <w:szCs w:val="24"/>
          </w:rPr>
          <w:t xml:space="preserve">J. A modification of the uterine artery restriction technique in the guinea pig fetus produces asymmetrical ultrasound growth. </w:t>
        </w:r>
        <w:r w:rsidR="00087761" w:rsidRPr="00096ABD">
          <w:rPr>
            <w:rFonts w:ascii="Times New Roman" w:hAnsi="Times New Roman"/>
            <w:i/>
            <w:noProof/>
            <w:sz w:val="24"/>
            <w:szCs w:val="24"/>
          </w:rPr>
          <w:t>Placenta</w:t>
        </w:r>
        <w:r w:rsidR="00087761">
          <w:rPr>
            <w:rFonts w:ascii="Times New Roman" w:hAnsi="Times New Roman"/>
            <w:noProof/>
            <w:sz w:val="24"/>
            <w:szCs w:val="24"/>
          </w:rPr>
          <w:t xml:space="preserve">  </w:t>
        </w:r>
        <w:r w:rsidR="00087761" w:rsidRPr="00096ABD">
          <w:rPr>
            <w:rFonts w:ascii="Times New Roman" w:hAnsi="Times New Roman"/>
            <w:b/>
            <w:noProof/>
            <w:sz w:val="24"/>
            <w:szCs w:val="24"/>
          </w:rPr>
          <w:t>30</w:t>
        </w:r>
        <w:r w:rsidR="00087761">
          <w:rPr>
            <w:rFonts w:ascii="Times New Roman" w:hAnsi="Times New Roman"/>
            <w:noProof/>
            <w:sz w:val="24"/>
            <w:szCs w:val="24"/>
          </w:rPr>
          <w:t>(3), 236-40 (2009).</w:t>
        </w:r>
      </w:ins>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11.</w:t>
      </w:r>
      <w:r w:rsidRPr="00E46266">
        <w:rPr>
          <w:rFonts w:ascii="Times New Roman" w:hAnsi="Times New Roman"/>
          <w:noProof/>
          <w:sz w:val="24"/>
          <w:szCs w:val="24"/>
        </w:rPr>
        <w:tab/>
      </w:r>
      <w:ins w:id="249" w:author="Ryan Hodges" w:date="2012-11-12T20:24:00Z">
        <w:r w:rsidR="00087761" w:rsidRPr="00E46266">
          <w:rPr>
            <w:rFonts w:ascii="Times New Roman" w:hAnsi="Times New Roman"/>
            <w:noProof/>
            <w:sz w:val="24"/>
            <w:szCs w:val="24"/>
          </w:rPr>
          <w:t>Miller</w:t>
        </w:r>
        <w:r w:rsidR="00087761">
          <w:rPr>
            <w:rFonts w:ascii="Times New Roman" w:hAnsi="Times New Roman"/>
            <w:noProof/>
            <w:sz w:val="24"/>
            <w:szCs w:val="24"/>
          </w:rPr>
          <w:t>,</w:t>
        </w:r>
        <w:r w:rsidR="00087761" w:rsidRPr="00E46266">
          <w:rPr>
            <w:rFonts w:ascii="Times New Roman" w:hAnsi="Times New Roman"/>
            <w:noProof/>
            <w:sz w:val="24"/>
            <w:szCs w:val="24"/>
          </w:rPr>
          <w:t xml:space="preserve"> S</w:t>
        </w:r>
        <w:r w:rsidR="00087761">
          <w:rPr>
            <w:rFonts w:ascii="Times New Roman" w:hAnsi="Times New Roman"/>
            <w:noProof/>
            <w:sz w:val="24"/>
            <w:szCs w:val="24"/>
          </w:rPr>
          <w:t>.</w:t>
        </w:r>
        <w:r w:rsidR="00087761" w:rsidRPr="00E46266">
          <w:rPr>
            <w:rFonts w:ascii="Times New Roman" w:hAnsi="Times New Roman"/>
            <w:noProof/>
            <w:sz w:val="24"/>
            <w:szCs w:val="24"/>
          </w:rPr>
          <w:t>L</w:t>
        </w:r>
        <w:r w:rsidR="00087761">
          <w:rPr>
            <w:rFonts w:ascii="Times New Roman" w:hAnsi="Times New Roman"/>
            <w:noProof/>
            <w:sz w:val="24"/>
            <w:szCs w:val="24"/>
          </w:rPr>
          <w:t>.</w:t>
        </w:r>
        <w:r w:rsidR="00087761" w:rsidRPr="00E46266">
          <w:rPr>
            <w:rFonts w:ascii="Times New Roman" w:hAnsi="Times New Roman"/>
            <w:noProof/>
            <w:sz w:val="24"/>
            <w:szCs w:val="24"/>
          </w:rPr>
          <w:t>, Supramaniam</w:t>
        </w:r>
        <w:r w:rsidR="00087761">
          <w:rPr>
            <w:rFonts w:ascii="Times New Roman" w:hAnsi="Times New Roman"/>
            <w:noProof/>
            <w:sz w:val="24"/>
            <w:szCs w:val="24"/>
          </w:rPr>
          <w:t>,</w:t>
        </w:r>
        <w:r w:rsidR="00087761" w:rsidRPr="00E46266">
          <w:rPr>
            <w:rFonts w:ascii="Times New Roman" w:hAnsi="Times New Roman"/>
            <w:noProof/>
            <w:sz w:val="24"/>
            <w:szCs w:val="24"/>
          </w:rPr>
          <w:t xml:space="preserve"> V</w:t>
        </w:r>
        <w:r w:rsidR="00087761">
          <w:rPr>
            <w:rFonts w:ascii="Times New Roman" w:hAnsi="Times New Roman"/>
            <w:noProof/>
            <w:sz w:val="24"/>
            <w:szCs w:val="24"/>
          </w:rPr>
          <w:t>.</w:t>
        </w:r>
        <w:r w:rsidR="00087761" w:rsidRPr="00E46266">
          <w:rPr>
            <w:rFonts w:ascii="Times New Roman" w:hAnsi="Times New Roman"/>
            <w:noProof/>
            <w:sz w:val="24"/>
            <w:szCs w:val="24"/>
          </w:rPr>
          <w:t>G</w:t>
        </w:r>
        <w:r w:rsidR="00087761">
          <w:rPr>
            <w:rFonts w:ascii="Times New Roman" w:hAnsi="Times New Roman"/>
            <w:noProof/>
            <w:sz w:val="24"/>
            <w:szCs w:val="24"/>
          </w:rPr>
          <w:t>.</w:t>
        </w:r>
        <w:r w:rsidR="00087761" w:rsidRPr="00E46266">
          <w:rPr>
            <w:rFonts w:ascii="Times New Roman" w:hAnsi="Times New Roman"/>
            <w:noProof/>
            <w:sz w:val="24"/>
            <w:szCs w:val="24"/>
          </w:rPr>
          <w:t>, Jenkin</w:t>
        </w:r>
        <w:r w:rsidR="00087761">
          <w:rPr>
            <w:rFonts w:ascii="Times New Roman" w:hAnsi="Times New Roman"/>
            <w:noProof/>
            <w:sz w:val="24"/>
            <w:szCs w:val="24"/>
          </w:rPr>
          <w:t>,</w:t>
        </w:r>
        <w:r w:rsidR="00087761" w:rsidRPr="00E46266">
          <w:rPr>
            <w:rFonts w:ascii="Times New Roman" w:hAnsi="Times New Roman"/>
            <w:noProof/>
            <w:sz w:val="24"/>
            <w:szCs w:val="24"/>
          </w:rPr>
          <w:t xml:space="preserve"> G</w:t>
        </w:r>
        <w:r w:rsidR="00087761">
          <w:rPr>
            <w:rFonts w:ascii="Times New Roman" w:hAnsi="Times New Roman"/>
            <w:noProof/>
            <w:sz w:val="24"/>
            <w:szCs w:val="24"/>
          </w:rPr>
          <w:t>.</w:t>
        </w:r>
        <w:r w:rsidR="00087761" w:rsidRPr="00E46266">
          <w:rPr>
            <w:rFonts w:ascii="Times New Roman" w:hAnsi="Times New Roman"/>
            <w:noProof/>
            <w:sz w:val="24"/>
            <w:szCs w:val="24"/>
          </w:rPr>
          <w:t>, Walker</w:t>
        </w:r>
        <w:r w:rsidR="00087761">
          <w:rPr>
            <w:rFonts w:ascii="Times New Roman" w:hAnsi="Times New Roman"/>
            <w:noProof/>
            <w:sz w:val="24"/>
            <w:szCs w:val="24"/>
          </w:rPr>
          <w:t>,</w:t>
        </w:r>
        <w:r w:rsidR="00087761" w:rsidRPr="00E46266">
          <w:rPr>
            <w:rFonts w:ascii="Times New Roman" w:hAnsi="Times New Roman"/>
            <w:noProof/>
            <w:sz w:val="24"/>
            <w:szCs w:val="24"/>
          </w:rPr>
          <w:t xml:space="preserve"> D</w:t>
        </w:r>
        <w:r w:rsidR="00087761">
          <w:rPr>
            <w:rFonts w:ascii="Times New Roman" w:hAnsi="Times New Roman"/>
            <w:noProof/>
            <w:sz w:val="24"/>
            <w:szCs w:val="24"/>
          </w:rPr>
          <w:t>,</w:t>
        </w:r>
        <w:r w:rsidR="00087761" w:rsidRPr="00E46266">
          <w:rPr>
            <w:rFonts w:ascii="Times New Roman" w:hAnsi="Times New Roman"/>
            <w:noProof/>
            <w:sz w:val="24"/>
            <w:szCs w:val="24"/>
          </w:rPr>
          <w:t>W</w:t>
        </w:r>
        <w:r w:rsidR="00087761">
          <w:rPr>
            <w:rFonts w:ascii="Times New Roman" w:hAnsi="Times New Roman"/>
            <w:noProof/>
            <w:sz w:val="24"/>
            <w:szCs w:val="24"/>
          </w:rPr>
          <w:t>.</w:t>
        </w:r>
        <w:r w:rsidR="00087761" w:rsidRPr="00E46266">
          <w:rPr>
            <w:rFonts w:ascii="Times New Roman" w:hAnsi="Times New Roman"/>
            <w:noProof/>
            <w:sz w:val="24"/>
            <w:szCs w:val="24"/>
          </w:rPr>
          <w:t>, Wallace</w:t>
        </w:r>
        <w:r w:rsidR="00087761">
          <w:rPr>
            <w:rFonts w:ascii="Times New Roman" w:hAnsi="Times New Roman"/>
            <w:noProof/>
            <w:sz w:val="24"/>
            <w:szCs w:val="24"/>
          </w:rPr>
          <w:t>,</w:t>
        </w:r>
        <w:r w:rsidR="00087761" w:rsidRPr="00E46266">
          <w:rPr>
            <w:rFonts w:ascii="Times New Roman" w:hAnsi="Times New Roman"/>
            <w:noProof/>
            <w:sz w:val="24"/>
            <w:szCs w:val="24"/>
          </w:rPr>
          <w:t xml:space="preserve"> E</w:t>
        </w:r>
        <w:r w:rsidR="00087761">
          <w:rPr>
            <w:rFonts w:ascii="Times New Roman" w:hAnsi="Times New Roman"/>
            <w:noProof/>
            <w:sz w:val="24"/>
            <w:szCs w:val="24"/>
          </w:rPr>
          <w:t>.</w:t>
        </w:r>
        <w:r w:rsidR="00087761" w:rsidRPr="00E46266">
          <w:rPr>
            <w:rFonts w:ascii="Times New Roman" w:hAnsi="Times New Roman"/>
            <w:noProof/>
            <w:sz w:val="24"/>
            <w:szCs w:val="24"/>
          </w:rPr>
          <w:t xml:space="preserve">M. Cardiovascular responses to maternal betamethasone administration in the intrauterine growth-restricted ovine fetus. </w:t>
        </w:r>
        <w:r w:rsidR="00087761" w:rsidRPr="00336D1A">
          <w:rPr>
            <w:rFonts w:ascii="Times New Roman" w:hAnsi="Times New Roman"/>
            <w:i/>
            <w:noProof/>
            <w:sz w:val="24"/>
            <w:szCs w:val="24"/>
          </w:rPr>
          <w:t>Am J Obstet Gynecol</w:t>
        </w:r>
        <w:r w:rsidR="00087761">
          <w:rPr>
            <w:rFonts w:ascii="Times New Roman" w:hAnsi="Times New Roman"/>
            <w:noProof/>
            <w:sz w:val="24"/>
            <w:szCs w:val="24"/>
          </w:rPr>
          <w:t xml:space="preserve"> </w:t>
        </w:r>
        <w:r w:rsidR="00087761" w:rsidRPr="00336D1A">
          <w:rPr>
            <w:rFonts w:ascii="Times New Roman" w:hAnsi="Times New Roman"/>
            <w:b/>
            <w:noProof/>
            <w:sz w:val="24"/>
            <w:szCs w:val="24"/>
          </w:rPr>
          <w:t>201</w:t>
        </w:r>
        <w:r w:rsidR="00087761" w:rsidRPr="00E46266">
          <w:rPr>
            <w:rFonts w:ascii="Times New Roman" w:hAnsi="Times New Roman"/>
            <w:noProof/>
            <w:sz w:val="24"/>
            <w:szCs w:val="24"/>
          </w:rPr>
          <w:t>(6):613 e1-8</w:t>
        </w:r>
        <w:r w:rsidR="00087761">
          <w:rPr>
            <w:rFonts w:ascii="Times New Roman" w:hAnsi="Times New Roman"/>
            <w:noProof/>
            <w:sz w:val="24"/>
            <w:szCs w:val="24"/>
          </w:rPr>
          <w:t xml:space="preserve"> (2009)</w:t>
        </w:r>
        <w:r w:rsidR="00087761" w:rsidRPr="00E46266">
          <w:rPr>
            <w:rFonts w:ascii="Times New Roman" w:hAnsi="Times New Roman"/>
            <w:noProof/>
            <w:sz w:val="24"/>
            <w:szCs w:val="24"/>
          </w:rPr>
          <w:t>.</w:t>
        </w:r>
      </w:ins>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12.</w:t>
      </w:r>
      <w:r w:rsidRPr="00E46266">
        <w:rPr>
          <w:rFonts w:ascii="Times New Roman" w:hAnsi="Times New Roman"/>
          <w:noProof/>
          <w:sz w:val="24"/>
          <w:szCs w:val="24"/>
        </w:rPr>
        <w:tab/>
        <w:t>Barry</w:t>
      </w:r>
      <w:r>
        <w:rPr>
          <w:rFonts w:ascii="Times New Roman" w:hAnsi="Times New Roman"/>
          <w:noProof/>
          <w:sz w:val="24"/>
          <w:szCs w:val="24"/>
        </w:rPr>
        <w:t>,</w:t>
      </w:r>
      <w:r w:rsidRPr="00E46266">
        <w:rPr>
          <w:rFonts w:ascii="Times New Roman" w:hAnsi="Times New Roman"/>
          <w:noProof/>
          <w:sz w:val="24"/>
          <w:szCs w:val="24"/>
        </w:rPr>
        <w:t xml:space="preserve"> J</w:t>
      </w:r>
      <w:r>
        <w:rPr>
          <w:rFonts w:ascii="Times New Roman" w:hAnsi="Times New Roman"/>
          <w:noProof/>
          <w:sz w:val="24"/>
          <w:szCs w:val="24"/>
        </w:rPr>
        <w:t>.</w:t>
      </w:r>
      <w:r w:rsidRPr="00E46266">
        <w:rPr>
          <w:rFonts w:ascii="Times New Roman" w:hAnsi="Times New Roman"/>
          <w:noProof/>
          <w:sz w:val="24"/>
          <w:szCs w:val="24"/>
        </w:rPr>
        <w:t>S</w:t>
      </w:r>
      <w:r>
        <w:rPr>
          <w:rFonts w:ascii="Times New Roman" w:hAnsi="Times New Roman"/>
          <w:noProof/>
          <w:sz w:val="24"/>
          <w:szCs w:val="24"/>
        </w:rPr>
        <w:t>.</w:t>
      </w:r>
      <w:r w:rsidRPr="00E46266">
        <w:rPr>
          <w:rFonts w:ascii="Times New Roman" w:hAnsi="Times New Roman"/>
          <w:noProof/>
          <w:sz w:val="24"/>
          <w:szCs w:val="24"/>
        </w:rPr>
        <w:t>, Rozance</w:t>
      </w:r>
      <w:r>
        <w:rPr>
          <w:rFonts w:ascii="Times New Roman" w:hAnsi="Times New Roman"/>
          <w:noProof/>
          <w:sz w:val="24"/>
          <w:szCs w:val="24"/>
        </w:rPr>
        <w:t>,</w:t>
      </w:r>
      <w:r w:rsidRPr="00E46266">
        <w:rPr>
          <w:rFonts w:ascii="Times New Roman" w:hAnsi="Times New Roman"/>
          <w:noProof/>
          <w:sz w:val="24"/>
          <w:szCs w:val="24"/>
        </w:rPr>
        <w:t xml:space="preserve"> P</w:t>
      </w:r>
      <w:r>
        <w:rPr>
          <w:rFonts w:ascii="Times New Roman" w:hAnsi="Times New Roman"/>
          <w:noProof/>
          <w:sz w:val="24"/>
          <w:szCs w:val="24"/>
        </w:rPr>
        <w:t>.</w:t>
      </w:r>
      <w:r w:rsidRPr="00E46266">
        <w:rPr>
          <w:rFonts w:ascii="Times New Roman" w:hAnsi="Times New Roman"/>
          <w:noProof/>
          <w:sz w:val="24"/>
          <w:szCs w:val="24"/>
        </w:rPr>
        <w:t>J</w:t>
      </w:r>
      <w:r>
        <w:rPr>
          <w:rFonts w:ascii="Times New Roman" w:hAnsi="Times New Roman"/>
          <w:noProof/>
          <w:sz w:val="24"/>
          <w:szCs w:val="24"/>
        </w:rPr>
        <w:t>.</w:t>
      </w:r>
      <w:r w:rsidRPr="00E46266">
        <w:rPr>
          <w:rFonts w:ascii="Times New Roman" w:hAnsi="Times New Roman"/>
          <w:noProof/>
          <w:sz w:val="24"/>
          <w:szCs w:val="24"/>
        </w:rPr>
        <w:t>, Anthony</w:t>
      </w:r>
      <w:r>
        <w:rPr>
          <w:rFonts w:ascii="Times New Roman" w:hAnsi="Times New Roman"/>
          <w:noProof/>
          <w:sz w:val="24"/>
          <w:szCs w:val="24"/>
        </w:rPr>
        <w:t>,</w:t>
      </w:r>
      <w:r w:rsidRPr="00E46266">
        <w:rPr>
          <w:rFonts w:ascii="Times New Roman" w:hAnsi="Times New Roman"/>
          <w:noProof/>
          <w:sz w:val="24"/>
          <w:szCs w:val="24"/>
        </w:rPr>
        <w:t xml:space="preserve"> R</w:t>
      </w:r>
      <w:r>
        <w:rPr>
          <w:rFonts w:ascii="Times New Roman" w:hAnsi="Times New Roman"/>
          <w:noProof/>
          <w:sz w:val="24"/>
          <w:szCs w:val="24"/>
        </w:rPr>
        <w:t>.</w:t>
      </w:r>
      <w:r w:rsidRPr="00E46266">
        <w:rPr>
          <w:rFonts w:ascii="Times New Roman" w:hAnsi="Times New Roman"/>
          <w:noProof/>
          <w:sz w:val="24"/>
          <w:szCs w:val="24"/>
        </w:rPr>
        <w:t xml:space="preserve">V. An animal model of placental insufficiency-induced intrauterine growth restriction. </w:t>
      </w:r>
      <w:r w:rsidRPr="00096ABD">
        <w:rPr>
          <w:rFonts w:ascii="Times New Roman" w:hAnsi="Times New Roman"/>
          <w:i/>
          <w:noProof/>
          <w:sz w:val="24"/>
          <w:szCs w:val="24"/>
        </w:rPr>
        <w:t>Semin Perinatol</w:t>
      </w:r>
      <w:r>
        <w:rPr>
          <w:rFonts w:ascii="Times New Roman" w:hAnsi="Times New Roman"/>
          <w:noProof/>
          <w:sz w:val="24"/>
          <w:szCs w:val="24"/>
        </w:rPr>
        <w:t xml:space="preserve"> </w:t>
      </w:r>
      <w:r w:rsidRPr="00096ABD">
        <w:rPr>
          <w:rFonts w:ascii="Times New Roman" w:hAnsi="Times New Roman"/>
          <w:b/>
          <w:noProof/>
          <w:sz w:val="24"/>
          <w:szCs w:val="24"/>
        </w:rPr>
        <w:t>32</w:t>
      </w:r>
      <w:r>
        <w:rPr>
          <w:rFonts w:ascii="Times New Roman" w:hAnsi="Times New Roman"/>
          <w:noProof/>
          <w:sz w:val="24"/>
          <w:szCs w:val="24"/>
        </w:rPr>
        <w:t xml:space="preserve">(3), </w:t>
      </w:r>
      <w:r w:rsidRPr="00E46266">
        <w:rPr>
          <w:rFonts w:ascii="Times New Roman" w:hAnsi="Times New Roman"/>
          <w:noProof/>
          <w:sz w:val="24"/>
          <w:szCs w:val="24"/>
        </w:rPr>
        <w:t>225-30</w:t>
      </w:r>
      <w:r>
        <w:rPr>
          <w:rFonts w:ascii="Times New Roman" w:hAnsi="Times New Roman"/>
          <w:noProof/>
          <w:sz w:val="24"/>
          <w:szCs w:val="24"/>
        </w:rPr>
        <w:t xml:space="preserve"> (2008)</w:t>
      </w:r>
      <w:r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13.</w:t>
      </w:r>
      <w:r w:rsidRPr="00E46266">
        <w:rPr>
          <w:rFonts w:ascii="Times New Roman" w:hAnsi="Times New Roman"/>
          <w:noProof/>
          <w:sz w:val="24"/>
          <w:szCs w:val="24"/>
        </w:rPr>
        <w:tab/>
        <w:t>Eixarch</w:t>
      </w:r>
      <w:r>
        <w:rPr>
          <w:rFonts w:ascii="Times New Roman" w:hAnsi="Times New Roman"/>
          <w:noProof/>
          <w:sz w:val="24"/>
          <w:szCs w:val="24"/>
        </w:rPr>
        <w:t>,</w:t>
      </w:r>
      <w:r w:rsidRPr="00E46266">
        <w:rPr>
          <w:rFonts w:ascii="Times New Roman" w:hAnsi="Times New Roman"/>
          <w:noProof/>
          <w:sz w:val="24"/>
          <w:szCs w:val="24"/>
        </w:rPr>
        <w:t xml:space="preserve"> E</w:t>
      </w:r>
      <w:r>
        <w:rPr>
          <w:rFonts w:ascii="Times New Roman" w:hAnsi="Times New Roman"/>
          <w:noProof/>
          <w:sz w:val="24"/>
          <w:szCs w:val="24"/>
        </w:rPr>
        <w:t>.</w:t>
      </w:r>
      <w:r w:rsidRPr="00E46266">
        <w:rPr>
          <w:rFonts w:ascii="Times New Roman" w:hAnsi="Times New Roman"/>
          <w:noProof/>
          <w:sz w:val="24"/>
          <w:szCs w:val="24"/>
        </w:rPr>
        <w:t>, Figueras</w:t>
      </w:r>
      <w:r>
        <w:rPr>
          <w:rFonts w:ascii="Times New Roman" w:hAnsi="Times New Roman"/>
          <w:noProof/>
          <w:sz w:val="24"/>
          <w:szCs w:val="24"/>
        </w:rPr>
        <w:t>,</w:t>
      </w:r>
      <w:r w:rsidRPr="00E46266">
        <w:rPr>
          <w:rFonts w:ascii="Times New Roman" w:hAnsi="Times New Roman"/>
          <w:noProof/>
          <w:sz w:val="24"/>
          <w:szCs w:val="24"/>
        </w:rPr>
        <w:t xml:space="preserve"> F</w:t>
      </w:r>
      <w:r>
        <w:rPr>
          <w:rFonts w:ascii="Times New Roman" w:hAnsi="Times New Roman"/>
          <w:noProof/>
          <w:sz w:val="24"/>
          <w:szCs w:val="24"/>
        </w:rPr>
        <w:t>.</w:t>
      </w:r>
      <w:r w:rsidRPr="00E46266">
        <w:rPr>
          <w:rFonts w:ascii="Times New Roman" w:hAnsi="Times New Roman"/>
          <w:noProof/>
          <w:sz w:val="24"/>
          <w:szCs w:val="24"/>
        </w:rPr>
        <w:t xml:space="preserve"> </w:t>
      </w:r>
      <w:r w:rsidRPr="00096ABD">
        <w:rPr>
          <w:rFonts w:ascii="Times New Roman" w:hAnsi="Times New Roman"/>
          <w:i/>
          <w:noProof/>
          <w:sz w:val="24"/>
          <w:szCs w:val="24"/>
        </w:rPr>
        <w:t>et al</w:t>
      </w:r>
      <w:r w:rsidRPr="00E46266">
        <w:rPr>
          <w:rFonts w:ascii="Times New Roman" w:hAnsi="Times New Roman"/>
          <w:noProof/>
          <w:sz w:val="24"/>
          <w:szCs w:val="24"/>
        </w:rPr>
        <w:t xml:space="preserve">. An experimental model of fetal growth restriction based on selective ligature of uteroplacental vessels in the pregnant rabbit. </w:t>
      </w:r>
      <w:r w:rsidRPr="00096ABD">
        <w:rPr>
          <w:rFonts w:ascii="Times New Roman" w:hAnsi="Times New Roman"/>
          <w:i/>
          <w:noProof/>
          <w:sz w:val="24"/>
          <w:szCs w:val="24"/>
        </w:rPr>
        <w:t>Fetal Diagn Ther</w:t>
      </w:r>
      <w:r>
        <w:rPr>
          <w:rFonts w:ascii="Times New Roman" w:hAnsi="Times New Roman"/>
          <w:noProof/>
          <w:sz w:val="24"/>
          <w:szCs w:val="24"/>
        </w:rPr>
        <w:t xml:space="preserve"> </w:t>
      </w:r>
      <w:r w:rsidRPr="00096ABD">
        <w:rPr>
          <w:rFonts w:ascii="Times New Roman" w:hAnsi="Times New Roman"/>
          <w:b/>
          <w:noProof/>
          <w:sz w:val="24"/>
          <w:szCs w:val="24"/>
        </w:rPr>
        <w:t>26</w:t>
      </w:r>
      <w:r>
        <w:rPr>
          <w:rFonts w:ascii="Times New Roman" w:hAnsi="Times New Roman"/>
          <w:noProof/>
          <w:sz w:val="24"/>
          <w:szCs w:val="24"/>
        </w:rPr>
        <w:t>(4), 203-11 (2009).</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14.</w:t>
      </w:r>
      <w:r w:rsidRPr="00E46266">
        <w:rPr>
          <w:rFonts w:ascii="Times New Roman" w:hAnsi="Times New Roman"/>
          <w:noProof/>
          <w:sz w:val="24"/>
          <w:szCs w:val="24"/>
        </w:rPr>
        <w:tab/>
        <w:t>Eixarch</w:t>
      </w:r>
      <w:r>
        <w:rPr>
          <w:rFonts w:ascii="Times New Roman" w:hAnsi="Times New Roman"/>
          <w:noProof/>
          <w:sz w:val="24"/>
          <w:szCs w:val="24"/>
        </w:rPr>
        <w:t>,</w:t>
      </w:r>
      <w:r w:rsidRPr="00E46266">
        <w:rPr>
          <w:rFonts w:ascii="Times New Roman" w:hAnsi="Times New Roman"/>
          <w:noProof/>
          <w:sz w:val="24"/>
          <w:szCs w:val="24"/>
        </w:rPr>
        <w:t xml:space="preserve"> E</w:t>
      </w:r>
      <w:r>
        <w:rPr>
          <w:rFonts w:ascii="Times New Roman" w:hAnsi="Times New Roman"/>
          <w:noProof/>
          <w:sz w:val="24"/>
          <w:szCs w:val="24"/>
        </w:rPr>
        <w:t xml:space="preserve">., Hernandez-Andrade E </w:t>
      </w:r>
      <w:r>
        <w:rPr>
          <w:rFonts w:ascii="Times New Roman" w:hAnsi="Times New Roman"/>
          <w:i/>
          <w:noProof/>
          <w:sz w:val="24"/>
          <w:szCs w:val="24"/>
        </w:rPr>
        <w:t>et al.</w:t>
      </w:r>
      <w:r w:rsidRPr="00E46266">
        <w:rPr>
          <w:rFonts w:ascii="Times New Roman" w:hAnsi="Times New Roman"/>
          <w:noProof/>
          <w:sz w:val="24"/>
          <w:szCs w:val="24"/>
        </w:rPr>
        <w:t xml:space="preserve"> Impact on fetal mortality and cardiovascular Doppler of selective ligature of uteroplacental vessels compared with undernutrition in a rabbit model of intrauterine growth restriction. </w:t>
      </w:r>
      <w:r w:rsidRPr="00096ABD">
        <w:rPr>
          <w:rFonts w:ascii="Times New Roman" w:hAnsi="Times New Roman"/>
          <w:i/>
          <w:noProof/>
          <w:sz w:val="24"/>
          <w:szCs w:val="24"/>
        </w:rPr>
        <w:t>Placenta</w:t>
      </w:r>
      <w:r>
        <w:rPr>
          <w:rFonts w:ascii="Times New Roman" w:hAnsi="Times New Roman"/>
          <w:noProof/>
          <w:sz w:val="24"/>
          <w:szCs w:val="24"/>
        </w:rPr>
        <w:t xml:space="preserve">  </w:t>
      </w:r>
      <w:r w:rsidRPr="00096ABD">
        <w:rPr>
          <w:rFonts w:ascii="Times New Roman" w:hAnsi="Times New Roman"/>
          <w:b/>
          <w:noProof/>
          <w:sz w:val="24"/>
          <w:szCs w:val="24"/>
        </w:rPr>
        <w:t>32</w:t>
      </w:r>
      <w:r>
        <w:rPr>
          <w:rFonts w:ascii="Times New Roman" w:hAnsi="Times New Roman"/>
          <w:noProof/>
          <w:sz w:val="24"/>
          <w:szCs w:val="24"/>
        </w:rPr>
        <w:t xml:space="preserve">(4), </w:t>
      </w:r>
      <w:r w:rsidRPr="00E46266">
        <w:rPr>
          <w:rFonts w:ascii="Times New Roman" w:hAnsi="Times New Roman"/>
          <w:noProof/>
          <w:sz w:val="24"/>
          <w:szCs w:val="24"/>
        </w:rPr>
        <w:t>304-9</w:t>
      </w:r>
      <w:r>
        <w:rPr>
          <w:rFonts w:ascii="Times New Roman" w:hAnsi="Times New Roman"/>
          <w:noProof/>
          <w:sz w:val="24"/>
          <w:szCs w:val="24"/>
        </w:rPr>
        <w:t xml:space="preserve"> (2011)</w:t>
      </w:r>
      <w:r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15.</w:t>
      </w:r>
      <w:r w:rsidRPr="00E46266">
        <w:rPr>
          <w:rFonts w:ascii="Times New Roman" w:hAnsi="Times New Roman"/>
          <w:noProof/>
          <w:sz w:val="24"/>
          <w:szCs w:val="24"/>
        </w:rPr>
        <w:tab/>
        <w:t>Eixarch</w:t>
      </w:r>
      <w:r>
        <w:rPr>
          <w:rFonts w:ascii="Times New Roman" w:hAnsi="Times New Roman"/>
          <w:noProof/>
          <w:sz w:val="24"/>
          <w:szCs w:val="24"/>
        </w:rPr>
        <w:t>,</w:t>
      </w:r>
      <w:r w:rsidRPr="00E46266">
        <w:rPr>
          <w:rFonts w:ascii="Times New Roman" w:hAnsi="Times New Roman"/>
          <w:noProof/>
          <w:sz w:val="24"/>
          <w:szCs w:val="24"/>
        </w:rPr>
        <w:t xml:space="preserve"> E</w:t>
      </w:r>
      <w:r>
        <w:rPr>
          <w:rFonts w:ascii="Times New Roman" w:hAnsi="Times New Roman"/>
          <w:noProof/>
          <w:sz w:val="24"/>
          <w:szCs w:val="24"/>
        </w:rPr>
        <w:t>.</w:t>
      </w:r>
      <w:r w:rsidRPr="00E46266">
        <w:rPr>
          <w:rFonts w:ascii="Times New Roman" w:hAnsi="Times New Roman"/>
          <w:noProof/>
          <w:sz w:val="24"/>
          <w:szCs w:val="24"/>
        </w:rPr>
        <w:t>, Batalle</w:t>
      </w:r>
      <w:r>
        <w:rPr>
          <w:rFonts w:ascii="Times New Roman" w:hAnsi="Times New Roman"/>
          <w:noProof/>
          <w:sz w:val="24"/>
          <w:szCs w:val="24"/>
        </w:rPr>
        <w:t>,</w:t>
      </w:r>
      <w:r w:rsidRPr="00E46266">
        <w:rPr>
          <w:rFonts w:ascii="Times New Roman" w:hAnsi="Times New Roman"/>
          <w:noProof/>
          <w:sz w:val="24"/>
          <w:szCs w:val="24"/>
        </w:rPr>
        <w:t xml:space="preserve"> </w:t>
      </w:r>
      <w:r>
        <w:rPr>
          <w:rFonts w:ascii="Times New Roman" w:hAnsi="Times New Roman"/>
          <w:noProof/>
          <w:sz w:val="24"/>
          <w:szCs w:val="24"/>
        </w:rPr>
        <w:t xml:space="preserve">D. </w:t>
      </w:r>
      <w:r>
        <w:rPr>
          <w:rFonts w:ascii="Times New Roman" w:hAnsi="Times New Roman"/>
          <w:i/>
          <w:noProof/>
          <w:sz w:val="24"/>
          <w:szCs w:val="24"/>
        </w:rPr>
        <w:t>et al.</w:t>
      </w:r>
      <w:r w:rsidRPr="00E46266">
        <w:rPr>
          <w:rFonts w:ascii="Times New Roman" w:hAnsi="Times New Roman"/>
          <w:noProof/>
          <w:sz w:val="24"/>
          <w:szCs w:val="24"/>
        </w:rPr>
        <w:t xml:space="preserve"> Neonatal neurobehavior and diffusion MRI changes in brain reorganization due to intrauterine growth restriction in a rabbit model. </w:t>
      </w:r>
      <w:r>
        <w:rPr>
          <w:rFonts w:ascii="Times New Roman" w:hAnsi="Times New Roman"/>
          <w:noProof/>
          <w:sz w:val="24"/>
          <w:szCs w:val="24"/>
        </w:rPr>
        <w:t xml:space="preserve">PLoS One </w:t>
      </w:r>
      <w:r w:rsidRPr="00096ABD">
        <w:rPr>
          <w:rFonts w:ascii="Times New Roman" w:hAnsi="Times New Roman"/>
          <w:b/>
          <w:noProof/>
          <w:sz w:val="24"/>
          <w:szCs w:val="24"/>
        </w:rPr>
        <w:t>7</w:t>
      </w:r>
      <w:r>
        <w:rPr>
          <w:rFonts w:ascii="Times New Roman" w:hAnsi="Times New Roman"/>
          <w:noProof/>
          <w:sz w:val="24"/>
          <w:szCs w:val="24"/>
        </w:rPr>
        <w:t xml:space="preserve">(2), </w:t>
      </w:r>
      <w:r w:rsidRPr="00E46266">
        <w:rPr>
          <w:rFonts w:ascii="Times New Roman" w:hAnsi="Times New Roman"/>
          <w:noProof/>
          <w:sz w:val="24"/>
          <w:szCs w:val="24"/>
        </w:rPr>
        <w:t>e31497</w:t>
      </w:r>
      <w:r>
        <w:rPr>
          <w:rFonts w:ascii="Times New Roman" w:hAnsi="Times New Roman"/>
          <w:noProof/>
          <w:sz w:val="24"/>
          <w:szCs w:val="24"/>
        </w:rPr>
        <w:t xml:space="preserve"> (2012)</w:t>
      </w:r>
      <w:r w:rsidRPr="00E46266">
        <w:rPr>
          <w:rFonts w:ascii="Times New Roman" w:hAnsi="Times New Roman"/>
          <w:noProof/>
          <w:sz w:val="24"/>
          <w:szCs w:val="24"/>
        </w:rPr>
        <w:t>.</w:t>
      </w:r>
      <w:r>
        <w:rPr>
          <w:rFonts w:ascii="Times New Roman" w:hAnsi="Times New Roman"/>
          <w:noProof/>
          <w:sz w:val="24"/>
          <w:szCs w:val="24"/>
        </w:rPr>
        <w:t xml:space="preserve"> </w:t>
      </w:r>
    </w:p>
    <w:p w:rsidR="002076B0" w:rsidRPr="000F1B7D" w:rsidRDefault="002076B0" w:rsidP="000F1B7D">
      <w:pPr>
        <w:jc w:val="both"/>
        <w:rPr>
          <w:rFonts w:ascii="Times New Roman" w:hAnsi="Times New Roman"/>
          <w:noProof/>
          <w:sz w:val="24"/>
          <w:szCs w:val="24"/>
          <w:lang w:val="en-GB"/>
        </w:rPr>
      </w:pPr>
      <w:r w:rsidRPr="00E46266">
        <w:rPr>
          <w:rFonts w:ascii="Times New Roman" w:hAnsi="Times New Roman"/>
          <w:noProof/>
          <w:sz w:val="24"/>
          <w:szCs w:val="24"/>
        </w:rPr>
        <w:t>16.</w:t>
      </w:r>
      <w:r w:rsidRPr="00E46266">
        <w:rPr>
          <w:rFonts w:ascii="Times New Roman" w:hAnsi="Times New Roman"/>
          <w:noProof/>
          <w:sz w:val="24"/>
          <w:szCs w:val="24"/>
        </w:rPr>
        <w:tab/>
        <w:t>Figueroa</w:t>
      </w:r>
      <w:r>
        <w:rPr>
          <w:rFonts w:ascii="Times New Roman" w:hAnsi="Times New Roman"/>
          <w:noProof/>
          <w:sz w:val="24"/>
          <w:szCs w:val="24"/>
        </w:rPr>
        <w:t>,</w:t>
      </w:r>
      <w:r w:rsidRPr="00E46266">
        <w:rPr>
          <w:rFonts w:ascii="Times New Roman" w:hAnsi="Times New Roman"/>
          <w:noProof/>
          <w:sz w:val="24"/>
          <w:szCs w:val="24"/>
        </w:rPr>
        <w:t xml:space="preserve"> H</w:t>
      </w:r>
      <w:r>
        <w:rPr>
          <w:rFonts w:ascii="Times New Roman" w:hAnsi="Times New Roman"/>
          <w:noProof/>
          <w:sz w:val="24"/>
          <w:szCs w:val="24"/>
        </w:rPr>
        <w:t>.</w:t>
      </w:r>
      <w:r w:rsidRPr="00E46266">
        <w:rPr>
          <w:rFonts w:ascii="Times New Roman" w:hAnsi="Times New Roman"/>
          <w:noProof/>
          <w:sz w:val="24"/>
          <w:szCs w:val="24"/>
        </w:rPr>
        <w:t>, Lozano</w:t>
      </w:r>
      <w:r>
        <w:rPr>
          <w:rFonts w:ascii="Times New Roman" w:hAnsi="Times New Roman"/>
          <w:noProof/>
          <w:sz w:val="24"/>
          <w:szCs w:val="24"/>
        </w:rPr>
        <w:t xml:space="preserve">. </w:t>
      </w:r>
      <w:r>
        <w:rPr>
          <w:rFonts w:ascii="Times New Roman" w:hAnsi="Times New Roman"/>
          <w:i/>
          <w:noProof/>
          <w:sz w:val="24"/>
          <w:szCs w:val="24"/>
        </w:rPr>
        <w:t xml:space="preserve">et al. </w:t>
      </w:r>
      <w:r w:rsidRPr="00E46266">
        <w:rPr>
          <w:rFonts w:ascii="Times New Roman" w:hAnsi="Times New Roman"/>
          <w:noProof/>
          <w:sz w:val="24"/>
          <w:szCs w:val="24"/>
        </w:rPr>
        <w:t xml:space="preserve">Intrauterine growth restriction modifies the normal gene expression in kidney from rabbit fetuses. </w:t>
      </w:r>
      <w:r w:rsidRPr="00096ABD">
        <w:rPr>
          <w:rFonts w:ascii="Times New Roman" w:hAnsi="Times New Roman"/>
          <w:i/>
          <w:noProof/>
          <w:sz w:val="24"/>
          <w:szCs w:val="24"/>
        </w:rPr>
        <w:t>Early Hum Dev</w:t>
      </w:r>
      <w:r w:rsidRPr="000F1B7D">
        <w:rPr>
          <w:rFonts w:ascii="Times New Roman" w:hAnsi="Times New Roman"/>
          <w:noProof/>
          <w:sz w:val="24"/>
          <w:szCs w:val="24"/>
        </w:rPr>
        <w:t xml:space="preserve"> [Epub ahead of print]</w:t>
      </w:r>
      <w:r w:rsidRPr="000F1B7D">
        <w:rPr>
          <w:rFonts w:ascii="Times New Roman" w:hAnsi="Times New Roman"/>
          <w:noProof/>
          <w:sz w:val="24"/>
          <w:szCs w:val="24"/>
          <w:lang w:val="en-GB"/>
        </w:rPr>
        <w:t xml:space="preserve"> http://dx.doi.org/10.1016/j.bbr.2011.03.031</w:t>
      </w:r>
      <w:r>
        <w:rPr>
          <w:rFonts w:ascii="Times New Roman" w:hAnsi="Times New Roman"/>
          <w:noProof/>
          <w:sz w:val="24"/>
          <w:szCs w:val="24"/>
          <w:lang w:val="en-GB"/>
        </w:rPr>
        <w:t xml:space="preserve"> (2012).</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17.</w:t>
      </w:r>
      <w:r w:rsidRPr="00E46266">
        <w:rPr>
          <w:rFonts w:ascii="Times New Roman" w:hAnsi="Times New Roman"/>
          <w:noProof/>
          <w:sz w:val="24"/>
          <w:szCs w:val="24"/>
        </w:rPr>
        <w:tab/>
        <w:t>Alfirevic</w:t>
      </w:r>
      <w:r>
        <w:rPr>
          <w:rFonts w:ascii="Times New Roman" w:hAnsi="Times New Roman"/>
          <w:noProof/>
          <w:sz w:val="24"/>
          <w:szCs w:val="24"/>
        </w:rPr>
        <w:t>,</w:t>
      </w:r>
      <w:r w:rsidRPr="00E46266">
        <w:rPr>
          <w:rFonts w:ascii="Times New Roman" w:hAnsi="Times New Roman"/>
          <w:noProof/>
          <w:sz w:val="24"/>
          <w:szCs w:val="24"/>
        </w:rPr>
        <w:t xml:space="preserve"> Z</w:t>
      </w:r>
      <w:r>
        <w:rPr>
          <w:rFonts w:ascii="Times New Roman" w:hAnsi="Times New Roman"/>
          <w:noProof/>
          <w:sz w:val="24"/>
          <w:szCs w:val="24"/>
        </w:rPr>
        <w:t>.</w:t>
      </w:r>
      <w:r w:rsidRPr="00E46266">
        <w:rPr>
          <w:rFonts w:ascii="Times New Roman" w:hAnsi="Times New Roman"/>
          <w:noProof/>
          <w:sz w:val="24"/>
          <w:szCs w:val="24"/>
        </w:rPr>
        <w:t>, Stampalija</w:t>
      </w:r>
      <w:r>
        <w:rPr>
          <w:rFonts w:ascii="Times New Roman" w:hAnsi="Times New Roman"/>
          <w:noProof/>
          <w:sz w:val="24"/>
          <w:szCs w:val="24"/>
        </w:rPr>
        <w:t>,</w:t>
      </w:r>
      <w:r w:rsidRPr="00E46266">
        <w:rPr>
          <w:rFonts w:ascii="Times New Roman" w:hAnsi="Times New Roman"/>
          <w:noProof/>
          <w:sz w:val="24"/>
          <w:szCs w:val="24"/>
        </w:rPr>
        <w:t xml:space="preserve"> T</w:t>
      </w:r>
      <w:r>
        <w:rPr>
          <w:rFonts w:ascii="Times New Roman" w:hAnsi="Times New Roman"/>
          <w:noProof/>
          <w:sz w:val="24"/>
          <w:szCs w:val="24"/>
        </w:rPr>
        <w:t>.</w:t>
      </w:r>
      <w:r w:rsidRPr="00E46266">
        <w:rPr>
          <w:rFonts w:ascii="Times New Roman" w:hAnsi="Times New Roman"/>
          <w:noProof/>
          <w:sz w:val="24"/>
          <w:szCs w:val="24"/>
        </w:rPr>
        <w:t>, Gyte</w:t>
      </w:r>
      <w:r>
        <w:rPr>
          <w:rFonts w:ascii="Times New Roman" w:hAnsi="Times New Roman"/>
          <w:noProof/>
          <w:sz w:val="24"/>
          <w:szCs w:val="24"/>
        </w:rPr>
        <w:t>,</w:t>
      </w:r>
      <w:r w:rsidRPr="00E46266">
        <w:rPr>
          <w:rFonts w:ascii="Times New Roman" w:hAnsi="Times New Roman"/>
          <w:noProof/>
          <w:sz w:val="24"/>
          <w:szCs w:val="24"/>
        </w:rPr>
        <w:t xml:space="preserve"> G</w:t>
      </w:r>
      <w:r>
        <w:rPr>
          <w:rFonts w:ascii="Times New Roman" w:hAnsi="Times New Roman"/>
          <w:noProof/>
          <w:sz w:val="24"/>
          <w:szCs w:val="24"/>
        </w:rPr>
        <w:t>.</w:t>
      </w:r>
      <w:r w:rsidRPr="00E46266">
        <w:rPr>
          <w:rFonts w:ascii="Times New Roman" w:hAnsi="Times New Roman"/>
          <w:noProof/>
          <w:sz w:val="24"/>
          <w:szCs w:val="24"/>
        </w:rPr>
        <w:t xml:space="preserve">M. Fetal and umbilical Doppler ultrasound in high-risk pregnancies. </w:t>
      </w:r>
      <w:r w:rsidRPr="000F1B7D">
        <w:rPr>
          <w:rFonts w:ascii="Times New Roman" w:hAnsi="Times New Roman"/>
          <w:i/>
          <w:noProof/>
          <w:sz w:val="24"/>
          <w:szCs w:val="24"/>
        </w:rPr>
        <w:t>Cochrane Database Syst Rev</w:t>
      </w:r>
      <w:r>
        <w:rPr>
          <w:rFonts w:ascii="Times New Roman" w:hAnsi="Times New Roman"/>
          <w:noProof/>
          <w:sz w:val="24"/>
          <w:szCs w:val="24"/>
        </w:rPr>
        <w:t xml:space="preserve"> (</w:t>
      </w:r>
      <w:r w:rsidRPr="000F1B7D">
        <w:rPr>
          <w:rFonts w:ascii="Times New Roman" w:hAnsi="Times New Roman"/>
          <w:b/>
          <w:noProof/>
          <w:sz w:val="24"/>
          <w:szCs w:val="24"/>
        </w:rPr>
        <w:t>1</w:t>
      </w:r>
      <w:r>
        <w:rPr>
          <w:rFonts w:ascii="Times New Roman" w:hAnsi="Times New Roman"/>
          <w:noProof/>
          <w:sz w:val="24"/>
          <w:szCs w:val="24"/>
        </w:rPr>
        <w:t>),</w:t>
      </w:r>
      <w:r w:rsidRPr="000F1B7D">
        <w:t xml:space="preserve"> </w:t>
      </w:r>
      <w:r w:rsidRPr="000F1B7D">
        <w:rPr>
          <w:rFonts w:ascii="Times New Roman" w:hAnsi="Times New Roman"/>
          <w:noProof/>
          <w:sz w:val="24"/>
          <w:szCs w:val="24"/>
        </w:rPr>
        <w:t>CD007529</w:t>
      </w:r>
      <w:r>
        <w:rPr>
          <w:rFonts w:ascii="Times New Roman" w:hAnsi="Times New Roman"/>
          <w:noProof/>
          <w:sz w:val="24"/>
          <w:szCs w:val="24"/>
        </w:rPr>
        <w:t xml:space="preserve"> (2010). </w:t>
      </w:r>
    </w:p>
    <w:p w:rsidR="003E4891" w:rsidRDefault="002076B0" w:rsidP="00BD0719">
      <w:pPr>
        <w:spacing w:after="0" w:line="240" w:lineRule="auto"/>
        <w:jc w:val="both"/>
        <w:rPr>
          <w:ins w:id="250" w:author="Ryan Hodges" w:date="2012-11-12T16:42:00Z"/>
          <w:rFonts w:ascii="Times New Roman" w:hAnsi="Times New Roman"/>
          <w:noProof/>
          <w:sz w:val="24"/>
          <w:szCs w:val="24"/>
        </w:rPr>
      </w:pPr>
      <w:r w:rsidRPr="00E46266">
        <w:rPr>
          <w:rFonts w:ascii="Times New Roman" w:hAnsi="Times New Roman"/>
          <w:noProof/>
          <w:sz w:val="24"/>
          <w:szCs w:val="24"/>
        </w:rPr>
        <w:t>18.</w:t>
      </w:r>
      <w:r w:rsidRPr="00E46266">
        <w:rPr>
          <w:rFonts w:ascii="Times New Roman" w:hAnsi="Times New Roman"/>
          <w:noProof/>
          <w:sz w:val="24"/>
          <w:szCs w:val="24"/>
        </w:rPr>
        <w:tab/>
        <w:t>Baschat</w:t>
      </w:r>
      <w:r>
        <w:rPr>
          <w:rFonts w:ascii="Times New Roman" w:hAnsi="Times New Roman"/>
          <w:noProof/>
          <w:sz w:val="24"/>
          <w:szCs w:val="24"/>
        </w:rPr>
        <w:t>,</w:t>
      </w:r>
      <w:r w:rsidRPr="00E46266">
        <w:rPr>
          <w:rFonts w:ascii="Times New Roman" w:hAnsi="Times New Roman"/>
          <w:noProof/>
          <w:sz w:val="24"/>
          <w:szCs w:val="24"/>
        </w:rPr>
        <w:t xml:space="preserve"> A</w:t>
      </w:r>
      <w:r>
        <w:rPr>
          <w:rFonts w:ascii="Times New Roman" w:hAnsi="Times New Roman"/>
          <w:noProof/>
          <w:sz w:val="24"/>
          <w:szCs w:val="24"/>
        </w:rPr>
        <w:t>.</w:t>
      </w:r>
      <w:r w:rsidRPr="00E46266">
        <w:rPr>
          <w:rFonts w:ascii="Times New Roman" w:hAnsi="Times New Roman"/>
          <w:noProof/>
          <w:sz w:val="24"/>
          <w:szCs w:val="24"/>
        </w:rPr>
        <w:t xml:space="preserve">A. Examination of the fetal cardiovascular system. </w:t>
      </w:r>
      <w:r w:rsidRPr="00877A1D">
        <w:rPr>
          <w:rFonts w:ascii="Times New Roman" w:hAnsi="Times New Roman"/>
          <w:i/>
          <w:noProof/>
          <w:sz w:val="24"/>
          <w:szCs w:val="24"/>
        </w:rPr>
        <w:t>Semin Fetal Neonatal</w:t>
      </w:r>
      <w:r w:rsidRPr="00E46266">
        <w:rPr>
          <w:rFonts w:ascii="Times New Roman" w:hAnsi="Times New Roman"/>
          <w:noProof/>
          <w:sz w:val="24"/>
          <w:szCs w:val="24"/>
        </w:rPr>
        <w:t xml:space="preserve"> </w:t>
      </w:r>
      <w:r w:rsidRPr="00FB35BE">
        <w:rPr>
          <w:rFonts w:ascii="Times New Roman" w:hAnsi="Times New Roman"/>
          <w:i/>
          <w:noProof/>
          <w:sz w:val="24"/>
          <w:szCs w:val="24"/>
        </w:rPr>
        <w:t>Med</w:t>
      </w:r>
      <w:r w:rsidRPr="00E46266">
        <w:rPr>
          <w:rFonts w:ascii="Times New Roman" w:hAnsi="Times New Roman"/>
          <w:noProof/>
          <w:sz w:val="24"/>
          <w:szCs w:val="24"/>
        </w:rPr>
        <w:t xml:space="preserve"> </w:t>
      </w:r>
      <w:r w:rsidRPr="00FB35BE">
        <w:rPr>
          <w:rFonts w:ascii="Times New Roman" w:hAnsi="Times New Roman"/>
          <w:noProof/>
          <w:sz w:val="24"/>
          <w:szCs w:val="24"/>
        </w:rPr>
        <w:t>Feb;</w:t>
      </w:r>
      <w:r w:rsidRPr="00FB35BE">
        <w:rPr>
          <w:rFonts w:ascii="Times New Roman" w:hAnsi="Times New Roman"/>
          <w:b/>
          <w:noProof/>
          <w:sz w:val="24"/>
          <w:szCs w:val="24"/>
        </w:rPr>
        <w:t>16</w:t>
      </w:r>
      <w:r>
        <w:rPr>
          <w:rFonts w:ascii="Times New Roman" w:hAnsi="Times New Roman"/>
          <w:noProof/>
          <w:sz w:val="24"/>
          <w:szCs w:val="24"/>
        </w:rPr>
        <w:t xml:space="preserve">(1), </w:t>
      </w:r>
      <w:r w:rsidRPr="00FB35BE">
        <w:rPr>
          <w:rFonts w:ascii="Times New Roman" w:hAnsi="Times New Roman"/>
          <w:noProof/>
          <w:sz w:val="24"/>
          <w:szCs w:val="24"/>
        </w:rPr>
        <w:t xml:space="preserve">2-12 </w:t>
      </w:r>
      <w:r>
        <w:rPr>
          <w:rFonts w:ascii="Times New Roman" w:hAnsi="Times New Roman"/>
          <w:noProof/>
          <w:sz w:val="24"/>
          <w:szCs w:val="24"/>
        </w:rPr>
        <w:t xml:space="preserve"> (2011). </w:t>
      </w:r>
    </w:p>
    <w:p w:rsidR="00000000" w:rsidRDefault="003E4891">
      <w:pPr>
        <w:numPr>
          <w:ins w:id="251" w:author="Ryan Hodges" w:date="2012-11-12T16:42:00Z"/>
        </w:numPr>
        <w:spacing w:after="0" w:line="240" w:lineRule="auto"/>
        <w:rPr>
          <w:rFonts w:ascii="Times New Roman" w:hAnsi="Times New Roman"/>
          <w:noProof/>
          <w:sz w:val="24"/>
          <w:szCs w:val="24"/>
        </w:rPr>
        <w:pPrChange w:id="252" w:author="Ryan Hodges" w:date="2012-11-12T16:52:00Z">
          <w:pPr>
            <w:spacing w:after="0" w:line="240" w:lineRule="auto"/>
            <w:jc w:val="both"/>
          </w:pPr>
        </w:pPrChange>
      </w:pPr>
      <w:ins w:id="253" w:author="Ryan Hodges" w:date="2012-11-12T16:42:00Z">
        <w:r>
          <w:rPr>
            <w:rFonts w:ascii="Times New Roman" w:hAnsi="Times New Roman"/>
            <w:noProof/>
            <w:sz w:val="24"/>
            <w:szCs w:val="24"/>
          </w:rPr>
          <w:t>19.</w:t>
        </w:r>
        <w:r>
          <w:rPr>
            <w:rFonts w:ascii="Times New Roman" w:hAnsi="Times New Roman"/>
            <w:noProof/>
            <w:sz w:val="24"/>
            <w:szCs w:val="24"/>
          </w:rPr>
          <w:tab/>
        </w:r>
      </w:ins>
      <w:proofErr w:type="spellStart"/>
      <w:ins w:id="254" w:author="Ryan Hodges" w:date="2012-11-12T16:50:00Z">
        <w:r w:rsidR="00E35ACC">
          <w:rPr>
            <w:rFonts w:ascii="Times New Roman" w:hAnsi="Times New Roman"/>
            <w:sz w:val="24"/>
            <w:szCs w:val="24"/>
          </w:rPr>
          <w:t>GraphPad</w:t>
        </w:r>
        <w:proofErr w:type="spellEnd"/>
        <w:r w:rsidR="00E35ACC">
          <w:rPr>
            <w:rFonts w:ascii="Times New Roman" w:hAnsi="Times New Roman"/>
            <w:sz w:val="24"/>
            <w:szCs w:val="24"/>
          </w:rPr>
          <w:t xml:space="preserve"> Software</w:t>
        </w:r>
      </w:ins>
      <w:ins w:id="255" w:author="Ryan Hodges" w:date="2012-11-12T16:51:00Z">
        <w:r w:rsidR="00E35ACC">
          <w:rPr>
            <w:rFonts w:ascii="Times New Roman" w:hAnsi="Times New Roman"/>
            <w:sz w:val="24"/>
            <w:szCs w:val="24"/>
          </w:rPr>
          <w:t>, Inc. USA. Available at</w:t>
        </w:r>
      </w:ins>
      <w:ins w:id="256" w:author="Ryan Hodges" w:date="2012-11-12T16:52:00Z">
        <w:r w:rsidR="00E35ACC">
          <w:rPr>
            <w:rFonts w:ascii="Times New Roman" w:hAnsi="Times New Roman"/>
            <w:sz w:val="24"/>
            <w:szCs w:val="24"/>
          </w:rPr>
          <w:t>:</w:t>
        </w:r>
      </w:ins>
      <w:ins w:id="257" w:author="Ryan Hodges" w:date="2012-11-12T16:42:00Z">
        <w:r>
          <w:rPr>
            <w:rFonts w:ascii="Times New Roman" w:hAnsi="Times New Roman"/>
            <w:sz w:val="24"/>
            <w:szCs w:val="24"/>
          </w:rPr>
          <w:t xml:space="preserve"> </w:t>
        </w:r>
        <w:r w:rsidR="00D11989">
          <w:rPr>
            <w:rFonts w:ascii="Times New Roman" w:hAnsi="Times New Roman"/>
            <w:sz w:val="24"/>
            <w:szCs w:val="24"/>
          </w:rPr>
          <w:fldChar w:fldCharType="begin"/>
        </w:r>
        <w:r>
          <w:rPr>
            <w:rFonts w:ascii="Times New Roman" w:hAnsi="Times New Roman"/>
            <w:sz w:val="24"/>
            <w:szCs w:val="24"/>
          </w:rPr>
          <w:instrText xml:space="preserve"> HYPERLINK "</w:instrText>
        </w:r>
        <w:r w:rsidRPr="00A8102C">
          <w:rPr>
            <w:rFonts w:ascii="Times New Roman" w:hAnsi="Times New Roman"/>
            <w:sz w:val="24"/>
            <w:szCs w:val="24"/>
          </w:rPr>
          <w:instrText>http://graphpad.com/quickcalcs/randMenu/</w:instrText>
        </w:r>
        <w:r>
          <w:rPr>
            <w:rFonts w:ascii="Times New Roman" w:hAnsi="Times New Roman"/>
            <w:sz w:val="24"/>
            <w:szCs w:val="24"/>
          </w:rPr>
          <w:instrText xml:space="preserve">" </w:instrText>
        </w:r>
        <w:r w:rsidR="00D11989">
          <w:rPr>
            <w:rFonts w:ascii="Times New Roman" w:hAnsi="Times New Roman"/>
            <w:sz w:val="24"/>
            <w:szCs w:val="24"/>
          </w:rPr>
          <w:fldChar w:fldCharType="separate"/>
        </w:r>
        <w:r w:rsidRPr="00B31FBC">
          <w:rPr>
            <w:rStyle w:val="Hyperlink"/>
            <w:rFonts w:ascii="Times New Roman" w:hAnsi="Times New Roman" w:cs="Calibri"/>
            <w:sz w:val="24"/>
            <w:szCs w:val="24"/>
          </w:rPr>
          <w:t>http://graphpad.com/quickcalcs/randMenu/</w:t>
        </w:r>
        <w:r w:rsidR="00D11989">
          <w:rPr>
            <w:rFonts w:ascii="Times New Roman" w:hAnsi="Times New Roman"/>
            <w:sz w:val="24"/>
            <w:szCs w:val="24"/>
          </w:rPr>
          <w:fldChar w:fldCharType="end"/>
        </w:r>
        <w:r>
          <w:rPr>
            <w:rFonts w:ascii="Times New Roman" w:hAnsi="Times New Roman"/>
            <w:sz w:val="24"/>
            <w:szCs w:val="24"/>
          </w:rPr>
          <w:t>.</w:t>
        </w:r>
      </w:ins>
      <w:ins w:id="258" w:author="Ryan Hodges" w:date="2012-11-12T16:52:00Z">
        <w:r w:rsidR="00E35ACC">
          <w:rPr>
            <w:rFonts w:ascii="Times New Roman" w:hAnsi="Times New Roman"/>
            <w:sz w:val="24"/>
            <w:szCs w:val="24"/>
          </w:rPr>
          <w:t xml:space="preserve"> Last accessed November 12, 2012.</w:t>
        </w:r>
      </w:ins>
      <w:ins w:id="259" w:author="Ryan Hodges" w:date="2012-11-12T16:42:00Z">
        <w:r>
          <w:rPr>
            <w:rFonts w:ascii="Times New Roman" w:hAnsi="Times New Roman"/>
            <w:sz w:val="24"/>
            <w:szCs w:val="24"/>
          </w:rPr>
          <w:t xml:space="preserve"> </w:t>
        </w:r>
      </w:ins>
      <w:r w:rsidR="002076B0">
        <w:rPr>
          <w:rFonts w:ascii="Times New Roman" w:hAnsi="Times New Roman"/>
          <w:noProof/>
          <w:sz w:val="24"/>
          <w:szCs w:val="24"/>
        </w:rPr>
        <w:t xml:space="preserve">  </w:t>
      </w:r>
    </w:p>
    <w:p w:rsidR="002076B0" w:rsidRPr="00E46266" w:rsidRDefault="00301738" w:rsidP="00BD0719">
      <w:pPr>
        <w:spacing w:after="0" w:line="240" w:lineRule="auto"/>
        <w:jc w:val="both"/>
        <w:rPr>
          <w:rFonts w:ascii="Times New Roman" w:hAnsi="Times New Roman"/>
          <w:noProof/>
          <w:sz w:val="24"/>
          <w:szCs w:val="24"/>
        </w:rPr>
      </w:pPr>
      <w:ins w:id="260" w:author="Ryan Hodges" w:date="2012-11-12T16:47:00Z">
        <w:r>
          <w:rPr>
            <w:rFonts w:ascii="Times New Roman" w:hAnsi="Times New Roman"/>
            <w:noProof/>
            <w:sz w:val="24"/>
            <w:szCs w:val="24"/>
          </w:rPr>
          <w:t>20</w:t>
        </w:r>
      </w:ins>
      <w:del w:id="261" w:author="Ryan Hodges" w:date="2012-11-12T16:47:00Z">
        <w:r w:rsidR="002076B0" w:rsidRPr="00E46266" w:rsidDel="00301738">
          <w:rPr>
            <w:rFonts w:ascii="Times New Roman" w:hAnsi="Times New Roman"/>
            <w:noProof/>
            <w:sz w:val="24"/>
            <w:szCs w:val="24"/>
          </w:rPr>
          <w:delText>19</w:delText>
        </w:r>
      </w:del>
      <w:r w:rsidR="002076B0" w:rsidRPr="00E46266">
        <w:rPr>
          <w:rFonts w:ascii="Times New Roman" w:hAnsi="Times New Roman"/>
          <w:noProof/>
          <w:sz w:val="24"/>
          <w:szCs w:val="24"/>
        </w:rPr>
        <w:t>.</w:t>
      </w:r>
      <w:r w:rsidR="002076B0" w:rsidRPr="00E46266">
        <w:rPr>
          <w:rFonts w:ascii="Times New Roman" w:hAnsi="Times New Roman"/>
          <w:noProof/>
          <w:sz w:val="24"/>
          <w:szCs w:val="24"/>
        </w:rPr>
        <w:tab/>
        <w:t>Rychik</w:t>
      </w:r>
      <w:r w:rsidR="002076B0">
        <w:rPr>
          <w:rFonts w:ascii="Times New Roman" w:hAnsi="Times New Roman"/>
          <w:noProof/>
          <w:sz w:val="24"/>
          <w:szCs w:val="24"/>
        </w:rPr>
        <w:t>,</w:t>
      </w:r>
      <w:r w:rsidR="002076B0" w:rsidRPr="00E46266">
        <w:rPr>
          <w:rFonts w:ascii="Times New Roman" w:hAnsi="Times New Roman"/>
          <w:noProof/>
          <w:sz w:val="24"/>
          <w:szCs w:val="24"/>
        </w:rPr>
        <w:t xml:space="preserve"> J</w:t>
      </w:r>
      <w:r w:rsidR="002076B0">
        <w:rPr>
          <w:rFonts w:ascii="Times New Roman" w:hAnsi="Times New Roman"/>
          <w:noProof/>
          <w:sz w:val="24"/>
          <w:szCs w:val="24"/>
        </w:rPr>
        <w:t>.</w:t>
      </w:r>
      <w:r w:rsidR="002076B0" w:rsidRPr="00E46266">
        <w:rPr>
          <w:rFonts w:ascii="Times New Roman" w:hAnsi="Times New Roman"/>
          <w:noProof/>
          <w:sz w:val="24"/>
          <w:szCs w:val="24"/>
        </w:rPr>
        <w:t>, Ayres</w:t>
      </w:r>
      <w:r w:rsidR="002076B0">
        <w:rPr>
          <w:rFonts w:ascii="Times New Roman" w:hAnsi="Times New Roman"/>
          <w:noProof/>
          <w:sz w:val="24"/>
          <w:szCs w:val="24"/>
        </w:rPr>
        <w:t>,</w:t>
      </w:r>
      <w:r w:rsidR="002076B0" w:rsidRPr="00E46266">
        <w:rPr>
          <w:rFonts w:ascii="Times New Roman" w:hAnsi="Times New Roman"/>
          <w:noProof/>
          <w:sz w:val="24"/>
          <w:szCs w:val="24"/>
        </w:rPr>
        <w:t xml:space="preserve"> N</w:t>
      </w:r>
      <w:r w:rsidR="002076B0">
        <w:rPr>
          <w:rFonts w:ascii="Times New Roman" w:hAnsi="Times New Roman"/>
          <w:noProof/>
          <w:sz w:val="24"/>
          <w:szCs w:val="24"/>
        </w:rPr>
        <w:t xml:space="preserve">. </w:t>
      </w:r>
      <w:r w:rsidR="002076B0" w:rsidRPr="00FB35BE">
        <w:rPr>
          <w:rFonts w:ascii="Times New Roman" w:hAnsi="Times New Roman"/>
          <w:i/>
          <w:noProof/>
          <w:sz w:val="24"/>
          <w:szCs w:val="24"/>
        </w:rPr>
        <w:t>et al</w:t>
      </w:r>
      <w:r w:rsidR="002076B0" w:rsidRPr="00E46266">
        <w:rPr>
          <w:rFonts w:ascii="Times New Roman" w:hAnsi="Times New Roman"/>
          <w:noProof/>
          <w:sz w:val="24"/>
          <w:szCs w:val="24"/>
        </w:rPr>
        <w:t xml:space="preserve">. American Society of Echocardiography guidelines and standards for performance of the fetal echocardiogram. </w:t>
      </w:r>
      <w:r w:rsidR="002076B0" w:rsidRPr="00FB35BE">
        <w:rPr>
          <w:rFonts w:ascii="Times New Roman" w:hAnsi="Times New Roman"/>
          <w:i/>
          <w:noProof/>
          <w:sz w:val="24"/>
          <w:szCs w:val="24"/>
        </w:rPr>
        <w:t>J Am Soc Echocardiogr</w:t>
      </w:r>
      <w:r w:rsidR="002076B0">
        <w:rPr>
          <w:rFonts w:ascii="Times New Roman" w:hAnsi="Times New Roman"/>
          <w:noProof/>
          <w:sz w:val="24"/>
          <w:szCs w:val="24"/>
        </w:rPr>
        <w:t xml:space="preserve"> </w:t>
      </w:r>
      <w:r w:rsidR="002076B0" w:rsidRPr="00FB35BE">
        <w:rPr>
          <w:rFonts w:ascii="Times New Roman" w:hAnsi="Times New Roman"/>
          <w:b/>
          <w:noProof/>
          <w:sz w:val="24"/>
          <w:szCs w:val="24"/>
        </w:rPr>
        <w:t>17</w:t>
      </w:r>
      <w:r w:rsidR="002076B0">
        <w:rPr>
          <w:rFonts w:ascii="Times New Roman" w:hAnsi="Times New Roman"/>
          <w:noProof/>
          <w:sz w:val="24"/>
          <w:szCs w:val="24"/>
        </w:rPr>
        <w:t xml:space="preserve">(7), </w:t>
      </w:r>
      <w:r w:rsidR="002076B0" w:rsidRPr="00E46266">
        <w:rPr>
          <w:rFonts w:ascii="Times New Roman" w:hAnsi="Times New Roman"/>
          <w:noProof/>
          <w:sz w:val="24"/>
          <w:szCs w:val="24"/>
        </w:rPr>
        <w:t>803-10</w:t>
      </w:r>
      <w:r w:rsidR="002076B0">
        <w:rPr>
          <w:rFonts w:ascii="Times New Roman" w:hAnsi="Times New Roman"/>
          <w:noProof/>
          <w:sz w:val="24"/>
          <w:szCs w:val="24"/>
        </w:rPr>
        <w:t xml:space="preserve"> (2004)</w:t>
      </w:r>
      <w:r w:rsidR="002076B0" w:rsidRPr="00E46266">
        <w:rPr>
          <w:rFonts w:ascii="Times New Roman" w:hAnsi="Times New Roman"/>
          <w:noProof/>
          <w:sz w:val="24"/>
          <w:szCs w:val="24"/>
        </w:rPr>
        <w:t>.</w:t>
      </w:r>
    </w:p>
    <w:p w:rsidR="002076B0" w:rsidRPr="002076B0" w:rsidRDefault="002076B0" w:rsidP="00BD0719">
      <w:pPr>
        <w:spacing w:after="0" w:line="240" w:lineRule="auto"/>
        <w:jc w:val="both"/>
        <w:rPr>
          <w:rFonts w:ascii="Times New Roman" w:hAnsi="Times New Roman"/>
          <w:noProof/>
          <w:sz w:val="24"/>
          <w:szCs w:val="24"/>
          <w:lang w:val="da-DK"/>
        </w:rPr>
      </w:pPr>
      <w:r w:rsidRPr="00E46266">
        <w:rPr>
          <w:rFonts w:ascii="Times New Roman" w:hAnsi="Times New Roman"/>
          <w:noProof/>
          <w:sz w:val="24"/>
          <w:szCs w:val="24"/>
        </w:rPr>
        <w:t>2</w:t>
      </w:r>
      <w:ins w:id="262" w:author="Ryan Hodges" w:date="2012-11-12T16:47:00Z">
        <w:r w:rsidR="00301738">
          <w:rPr>
            <w:rFonts w:ascii="Times New Roman" w:hAnsi="Times New Roman"/>
            <w:noProof/>
            <w:sz w:val="24"/>
            <w:szCs w:val="24"/>
          </w:rPr>
          <w:t>1</w:t>
        </w:r>
      </w:ins>
      <w:del w:id="263" w:author="Ryan Hodges" w:date="2012-11-12T16:47:00Z">
        <w:r w:rsidRPr="00E46266" w:rsidDel="00301738">
          <w:rPr>
            <w:rFonts w:ascii="Times New Roman" w:hAnsi="Times New Roman"/>
            <w:noProof/>
            <w:sz w:val="24"/>
            <w:szCs w:val="24"/>
          </w:rPr>
          <w:delText>0</w:delText>
        </w:r>
      </w:del>
      <w:r w:rsidRPr="00E46266">
        <w:rPr>
          <w:rFonts w:ascii="Times New Roman" w:hAnsi="Times New Roman"/>
          <w:noProof/>
          <w:sz w:val="24"/>
          <w:szCs w:val="24"/>
        </w:rPr>
        <w:t>.</w:t>
      </w:r>
      <w:r w:rsidRPr="00E46266">
        <w:rPr>
          <w:rFonts w:ascii="Times New Roman" w:hAnsi="Times New Roman"/>
          <w:noProof/>
          <w:sz w:val="24"/>
          <w:szCs w:val="24"/>
        </w:rPr>
        <w:tab/>
        <w:t>Gnyawali</w:t>
      </w:r>
      <w:r>
        <w:rPr>
          <w:rFonts w:ascii="Times New Roman" w:hAnsi="Times New Roman"/>
          <w:noProof/>
          <w:sz w:val="24"/>
          <w:szCs w:val="24"/>
        </w:rPr>
        <w:t>,</w:t>
      </w:r>
      <w:r w:rsidRPr="00E46266">
        <w:rPr>
          <w:rFonts w:ascii="Times New Roman" w:hAnsi="Times New Roman"/>
          <w:noProof/>
          <w:sz w:val="24"/>
          <w:szCs w:val="24"/>
        </w:rPr>
        <w:t xml:space="preserve"> S</w:t>
      </w:r>
      <w:r>
        <w:rPr>
          <w:rFonts w:ascii="Times New Roman" w:hAnsi="Times New Roman"/>
          <w:noProof/>
          <w:sz w:val="24"/>
          <w:szCs w:val="24"/>
        </w:rPr>
        <w:t>.</w:t>
      </w:r>
      <w:r w:rsidRPr="00E46266">
        <w:rPr>
          <w:rFonts w:ascii="Times New Roman" w:hAnsi="Times New Roman"/>
          <w:noProof/>
          <w:sz w:val="24"/>
          <w:szCs w:val="24"/>
        </w:rPr>
        <w:t>C</w:t>
      </w:r>
      <w:r>
        <w:rPr>
          <w:rFonts w:ascii="Times New Roman" w:hAnsi="Times New Roman"/>
          <w:noProof/>
          <w:sz w:val="24"/>
          <w:szCs w:val="24"/>
        </w:rPr>
        <w:t>.</w:t>
      </w:r>
      <w:r w:rsidRPr="00E46266">
        <w:rPr>
          <w:rFonts w:ascii="Times New Roman" w:hAnsi="Times New Roman"/>
          <w:noProof/>
          <w:sz w:val="24"/>
          <w:szCs w:val="24"/>
        </w:rPr>
        <w:t>, Roy</w:t>
      </w:r>
      <w:r>
        <w:rPr>
          <w:rFonts w:ascii="Times New Roman" w:hAnsi="Times New Roman"/>
          <w:noProof/>
          <w:sz w:val="24"/>
          <w:szCs w:val="24"/>
        </w:rPr>
        <w:t>,</w:t>
      </w:r>
      <w:r w:rsidRPr="00E46266">
        <w:rPr>
          <w:rFonts w:ascii="Times New Roman" w:hAnsi="Times New Roman"/>
          <w:noProof/>
          <w:sz w:val="24"/>
          <w:szCs w:val="24"/>
        </w:rPr>
        <w:t xml:space="preserve"> S</w:t>
      </w:r>
      <w:r>
        <w:rPr>
          <w:rFonts w:ascii="Times New Roman" w:hAnsi="Times New Roman"/>
          <w:noProof/>
          <w:sz w:val="24"/>
          <w:szCs w:val="24"/>
        </w:rPr>
        <w:t>.</w:t>
      </w:r>
      <w:r w:rsidRPr="00E46266">
        <w:rPr>
          <w:rFonts w:ascii="Times New Roman" w:hAnsi="Times New Roman"/>
          <w:noProof/>
          <w:sz w:val="24"/>
          <w:szCs w:val="24"/>
        </w:rPr>
        <w:t>, Driggs</w:t>
      </w:r>
      <w:r>
        <w:rPr>
          <w:rFonts w:ascii="Times New Roman" w:hAnsi="Times New Roman"/>
          <w:noProof/>
          <w:sz w:val="24"/>
          <w:szCs w:val="24"/>
        </w:rPr>
        <w:t>,</w:t>
      </w:r>
      <w:r w:rsidRPr="00E46266">
        <w:rPr>
          <w:rFonts w:ascii="Times New Roman" w:hAnsi="Times New Roman"/>
          <w:noProof/>
          <w:sz w:val="24"/>
          <w:szCs w:val="24"/>
        </w:rPr>
        <w:t xml:space="preserve"> J</w:t>
      </w:r>
      <w:r>
        <w:rPr>
          <w:rFonts w:ascii="Times New Roman" w:hAnsi="Times New Roman"/>
          <w:noProof/>
          <w:sz w:val="24"/>
          <w:szCs w:val="24"/>
        </w:rPr>
        <w:t>.</w:t>
      </w:r>
      <w:r w:rsidRPr="00E46266">
        <w:rPr>
          <w:rFonts w:ascii="Times New Roman" w:hAnsi="Times New Roman"/>
          <w:noProof/>
          <w:sz w:val="24"/>
          <w:szCs w:val="24"/>
        </w:rPr>
        <w:t>, Khanna</w:t>
      </w:r>
      <w:r>
        <w:rPr>
          <w:rFonts w:ascii="Times New Roman" w:hAnsi="Times New Roman"/>
          <w:noProof/>
          <w:sz w:val="24"/>
          <w:szCs w:val="24"/>
        </w:rPr>
        <w:t>,</w:t>
      </w:r>
      <w:r w:rsidRPr="00E46266">
        <w:rPr>
          <w:rFonts w:ascii="Times New Roman" w:hAnsi="Times New Roman"/>
          <w:noProof/>
          <w:sz w:val="24"/>
          <w:szCs w:val="24"/>
        </w:rPr>
        <w:t xml:space="preserve"> S</w:t>
      </w:r>
      <w:r>
        <w:rPr>
          <w:rFonts w:ascii="Times New Roman" w:hAnsi="Times New Roman"/>
          <w:noProof/>
          <w:sz w:val="24"/>
          <w:szCs w:val="24"/>
        </w:rPr>
        <w:t>.</w:t>
      </w:r>
      <w:r w:rsidRPr="00E46266">
        <w:rPr>
          <w:rFonts w:ascii="Times New Roman" w:hAnsi="Times New Roman"/>
          <w:noProof/>
          <w:sz w:val="24"/>
          <w:szCs w:val="24"/>
        </w:rPr>
        <w:t>, Ryan</w:t>
      </w:r>
      <w:r>
        <w:rPr>
          <w:rFonts w:ascii="Times New Roman" w:hAnsi="Times New Roman"/>
          <w:noProof/>
          <w:sz w:val="24"/>
          <w:szCs w:val="24"/>
        </w:rPr>
        <w:t>,</w:t>
      </w:r>
      <w:r w:rsidRPr="00E46266">
        <w:rPr>
          <w:rFonts w:ascii="Times New Roman" w:hAnsi="Times New Roman"/>
          <w:noProof/>
          <w:sz w:val="24"/>
          <w:szCs w:val="24"/>
        </w:rPr>
        <w:t xml:space="preserve"> T</w:t>
      </w:r>
      <w:r>
        <w:rPr>
          <w:rFonts w:ascii="Times New Roman" w:hAnsi="Times New Roman"/>
          <w:noProof/>
          <w:sz w:val="24"/>
          <w:szCs w:val="24"/>
        </w:rPr>
        <w:t>.</w:t>
      </w:r>
      <w:r w:rsidRPr="00E46266">
        <w:rPr>
          <w:rFonts w:ascii="Times New Roman" w:hAnsi="Times New Roman"/>
          <w:noProof/>
          <w:sz w:val="24"/>
          <w:szCs w:val="24"/>
        </w:rPr>
        <w:t>, Sen</w:t>
      </w:r>
      <w:r>
        <w:rPr>
          <w:rFonts w:ascii="Times New Roman" w:hAnsi="Times New Roman"/>
          <w:noProof/>
          <w:sz w:val="24"/>
          <w:szCs w:val="24"/>
        </w:rPr>
        <w:t>,</w:t>
      </w:r>
      <w:r w:rsidRPr="00E46266">
        <w:rPr>
          <w:rFonts w:ascii="Times New Roman" w:hAnsi="Times New Roman"/>
          <w:noProof/>
          <w:sz w:val="24"/>
          <w:szCs w:val="24"/>
        </w:rPr>
        <w:t xml:space="preserve"> C</w:t>
      </w:r>
      <w:r>
        <w:rPr>
          <w:rFonts w:ascii="Times New Roman" w:hAnsi="Times New Roman"/>
          <w:noProof/>
          <w:sz w:val="24"/>
          <w:szCs w:val="24"/>
        </w:rPr>
        <w:t>.</w:t>
      </w:r>
      <w:r w:rsidRPr="00E46266">
        <w:rPr>
          <w:rFonts w:ascii="Times New Roman" w:hAnsi="Times New Roman"/>
          <w:noProof/>
          <w:sz w:val="24"/>
          <w:szCs w:val="24"/>
        </w:rPr>
        <w:t xml:space="preserve">K. High-frequency high-resolution echocardiography: first evidence on non-invasive repeated measure of myocardial strain, contractility, and mitral regurgitation in the ischemia-reperfused murine heart. </w:t>
      </w:r>
      <w:r w:rsidR="009A2F29" w:rsidRPr="009A2F29">
        <w:rPr>
          <w:rFonts w:ascii="Times New Roman" w:hAnsi="Times New Roman"/>
          <w:i/>
          <w:noProof/>
          <w:sz w:val="24"/>
          <w:szCs w:val="24"/>
          <w:lang w:val="da-DK"/>
        </w:rPr>
        <w:t>J Vis Exp</w:t>
      </w:r>
      <w:r w:rsidR="009A2F29" w:rsidRPr="009A2F29">
        <w:rPr>
          <w:rFonts w:ascii="Times New Roman" w:hAnsi="Times New Roman"/>
          <w:noProof/>
          <w:sz w:val="24"/>
          <w:szCs w:val="24"/>
          <w:lang w:val="da-DK"/>
        </w:rPr>
        <w:t xml:space="preserve"> (41) doi: 10.3791/1781 (2010).</w:t>
      </w:r>
    </w:p>
    <w:p w:rsidR="002076B0" w:rsidRPr="00E46266" w:rsidRDefault="009A2F29" w:rsidP="00BD0719">
      <w:pPr>
        <w:spacing w:after="0" w:line="240" w:lineRule="auto"/>
        <w:jc w:val="both"/>
        <w:rPr>
          <w:rFonts w:ascii="Times New Roman" w:hAnsi="Times New Roman"/>
          <w:noProof/>
          <w:sz w:val="24"/>
          <w:szCs w:val="24"/>
        </w:rPr>
      </w:pPr>
      <w:r w:rsidRPr="009A2F29">
        <w:rPr>
          <w:rFonts w:ascii="Times New Roman" w:hAnsi="Times New Roman"/>
          <w:noProof/>
          <w:sz w:val="24"/>
          <w:szCs w:val="24"/>
          <w:lang w:val="da-DK"/>
        </w:rPr>
        <w:t>2</w:t>
      </w:r>
      <w:ins w:id="264" w:author="Ryan Hodges" w:date="2012-11-12T16:47:00Z">
        <w:r w:rsidR="00301738">
          <w:rPr>
            <w:rFonts w:ascii="Times New Roman" w:hAnsi="Times New Roman"/>
            <w:noProof/>
            <w:sz w:val="24"/>
            <w:szCs w:val="24"/>
            <w:lang w:val="da-DK"/>
          </w:rPr>
          <w:t>2</w:t>
        </w:r>
      </w:ins>
      <w:del w:id="265" w:author="Ryan Hodges" w:date="2012-11-12T16:47:00Z">
        <w:r w:rsidRPr="009A2F29" w:rsidDel="00301738">
          <w:rPr>
            <w:rFonts w:ascii="Times New Roman" w:hAnsi="Times New Roman"/>
            <w:noProof/>
            <w:sz w:val="24"/>
            <w:szCs w:val="24"/>
            <w:lang w:val="da-DK"/>
          </w:rPr>
          <w:delText>1</w:delText>
        </w:r>
      </w:del>
      <w:r w:rsidRPr="009A2F29">
        <w:rPr>
          <w:rFonts w:ascii="Times New Roman" w:hAnsi="Times New Roman"/>
          <w:noProof/>
          <w:sz w:val="24"/>
          <w:szCs w:val="24"/>
          <w:lang w:val="da-DK"/>
        </w:rPr>
        <w:t>.</w:t>
      </w:r>
      <w:r>
        <w:rPr>
          <w:rFonts w:ascii="Times New Roman" w:hAnsi="Times New Roman"/>
          <w:noProof/>
          <w:sz w:val="24"/>
          <w:szCs w:val="24"/>
          <w:lang w:val="da-DK"/>
        </w:rPr>
        <w:tab/>
      </w:r>
      <w:r w:rsidRPr="009A2F29">
        <w:rPr>
          <w:rFonts w:ascii="Times New Roman" w:hAnsi="Times New Roman"/>
          <w:noProof/>
          <w:sz w:val="24"/>
          <w:szCs w:val="24"/>
          <w:lang w:val="da-DK"/>
        </w:rPr>
        <w:t xml:space="preserve">Forfia, P.R., Fisher, M.R </w:t>
      </w:r>
      <w:r w:rsidRPr="009A2F29">
        <w:rPr>
          <w:rFonts w:ascii="Times New Roman" w:hAnsi="Times New Roman"/>
          <w:i/>
          <w:noProof/>
          <w:sz w:val="24"/>
          <w:szCs w:val="24"/>
          <w:lang w:val="da-DK"/>
        </w:rPr>
        <w:t>et al</w:t>
      </w:r>
      <w:r w:rsidRPr="009A2F29">
        <w:rPr>
          <w:rFonts w:ascii="Times New Roman" w:hAnsi="Times New Roman"/>
          <w:noProof/>
          <w:sz w:val="24"/>
          <w:szCs w:val="24"/>
          <w:lang w:val="da-DK"/>
        </w:rPr>
        <w:t xml:space="preserve">. </w:t>
      </w:r>
      <w:r w:rsidR="002076B0" w:rsidRPr="00E46266">
        <w:rPr>
          <w:rFonts w:ascii="Times New Roman" w:hAnsi="Times New Roman"/>
          <w:noProof/>
          <w:sz w:val="24"/>
          <w:szCs w:val="24"/>
        </w:rPr>
        <w:t xml:space="preserve">Tricuspid annular displacement predicts survival in pulmonary hypertension. </w:t>
      </w:r>
      <w:r w:rsidR="002076B0" w:rsidRPr="00833EC0">
        <w:rPr>
          <w:rFonts w:ascii="Times New Roman" w:hAnsi="Times New Roman"/>
          <w:i/>
          <w:noProof/>
          <w:sz w:val="24"/>
          <w:szCs w:val="24"/>
        </w:rPr>
        <w:t>Am J Respir Crit Care Med</w:t>
      </w:r>
      <w:r w:rsidR="002076B0">
        <w:rPr>
          <w:rFonts w:ascii="Times New Roman" w:hAnsi="Times New Roman"/>
          <w:noProof/>
          <w:sz w:val="24"/>
          <w:szCs w:val="24"/>
        </w:rPr>
        <w:t xml:space="preserve"> 2006 </w:t>
      </w:r>
      <w:r w:rsidR="002076B0" w:rsidRPr="00833EC0">
        <w:rPr>
          <w:rFonts w:ascii="Times New Roman" w:hAnsi="Times New Roman"/>
          <w:b/>
          <w:noProof/>
          <w:sz w:val="24"/>
          <w:szCs w:val="24"/>
        </w:rPr>
        <w:t>174</w:t>
      </w:r>
      <w:r w:rsidR="002076B0">
        <w:rPr>
          <w:rFonts w:ascii="Times New Roman" w:hAnsi="Times New Roman"/>
          <w:noProof/>
          <w:sz w:val="24"/>
          <w:szCs w:val="24"/>
        </w:rPr>
        <w:t xml:space="preserve">(9), </w:t>
      </w:r>
      <w:r w:rsidR="002076B0" w:rsidRPr="00E46266">
        <w:rPr>
          <w:rFonts w:ascii="Times New Roman" w:hAnsi="Times New Roman"/>
          <w:noProof/>
          <w:sz w:val="24"/>
          <w:szCs w:val="24"/>
        </w:rPr>
        <w:t>1034-41</w:t>
      </w:r>
      <w:r w:rsidR="002076B0">
        <w:rPr>
          <w:rFonts w:ascii="Times New Roman" w:hAnsi="Times New Roman"/>
          <w:noProof/>
          <w:sz w:val="24"/>
          <w:szCs w:val="24"/>
        </w:rPr>
        <w:t xml:space="preserve"> (2006)</w:t>
      </w:r>
      <w:r w:rsidR="002076B0"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2</w:t>
      </w:r>
      <w:ins w:id="266" w:author="Ryan Hodges" w:date="2012-11-12T16:47:00Z">
        <w:r w:rsidR="00301738">
          <w:rPr>
            <w:rFonts w:ascii="Times New Roman" w:hAnsi="Times New Roman"/>
            <w:noProof/>
            <w:sz w:val="24"/>
            <w:szCs w:val="24"/>
          </w:rPr>
          <w:t>3</w:t>
        </w:r>
      </w:ins>
      <w:del w:id="267" w:author="Ryan Hodges" w:date="2012-11-12T16:47:00Z">
        <w:r w:rsidRPr="00E46266" w:rsidDel="00301738">
          <w:rPr>
            <w:rFonts w:ascii="Times New Roman" w:hAnsi="Times New Roman"/>
            <w:noProof/>
            <w:sz w:val="24"/>
            <w:szCs w:val="24"/>
          </w:rPr>
          <w:delText>2</w:delText>
        </w:r>
      </w:del>
      <w:r w:rsidRPr="00E46266">
        <w:rPr>
          <w:rFonts w:ascii="Times New Roman" w:hAnsi="Times New Roman"/>
          <w:noProof/>
          <w:sz w:val="24"/>
          <w:szCs w:val="24"/>
        </w:rPr>
        <w:t>.</w:t>
      </w:r>
      <w:r w:rsidRPr="00E46266">
        <w:rPr>
          <w:rFonts w:ascii="Times New Roman" w:hAnsi="Times New Roman"/>
          <w:noProof/>
          <w:sz w:val="24"/>
          <w:szCs w:val="24"/>
        </w:rPr>
        <w:tab/>
        <w:t>Matos</w:t>
      </w:r>
      <w:r>
        <w:rPr>
          <w:rFonts w:ascii="Times New Roman" w:hAnsi="Times New Roman"/>
          <w:noProof/>
          <w:sz w:val="24"/>
          <w:szCs w:val="24"/>
        </w:rPr>
        <w:t>,</w:t>
      </w:r>
      <w:r w:rsidRPr="00E46266">
        <w:rPr>
          <w:rFonts w:ascii="Times New Roman" w:hAnsi="Times New Roman"/>
          <w:noProof/>
          <w:sz w:val="24"/>
          <w:szCs w:val="24"/>
        </w:rPr>
        <w:t xml:space="preserve"> J</w:t>
      </w:r>
      <w:r>
        <w:rPr>
          <w:rFonts w:ascii="Times New Roman" w:hAnsi="Times New Roman"/>
          <w:noProof/>
          <w:sz w:val="24"/>
          <w:szCs w:val="24"/>
        </w:rPr>
        <w:t>.</w:t>
      </w:r>
      <w:r w:rsidRPr="00E46266">
        <w:rPr>
          <w:rFonts w:ascii="Times New Roman" w:hAnsi="Times New Roman"/>
          <w:noProof/>
          <w:sz w:val="24"/>
          <w:szCs w:val="24"/>
        </w:rPr>
        <w:t>, Kronzon</w:t>
      </w:r>
      <w:r>
        <w:rPr>
          <w:rFonts w:ascii="Times New Roman" w:hAnsi="Times New Roman"/>
          <w:noProof/>
          <w:sz w:val="24"/>
          <w:szCs w:val="24"/>
        </w:rPr>
        <w:t>,</w:t>
      </w:r>
      <w:r w:rsidRPr="00E46266">
        <w:rPr>
          <w:rFonts w:ascii="Times New Roman" w:hAnsi="Times New Roman"/>
          <w:noProof/>
          <w:sz w:val="24"/>
          <w:szCs w:val="24"/>
        </w:rPr>
        <w:t xml:space="preserve"> I</w:t>
      </w:r>
      <w:r>
        <w:rPr>
          <w:rFonts w:ascii="Times New Roman" w:hAnsi="Times New Roman"/>
          <w:noProof/>
          <w:sz w:val="24"/>
          <w:szCs w:val="24"/>
        </w:rPr>
        <w:t>.</w:t>
      </w:r>
      <w:r w:rsidRPr="00E46266">
        <w:rPr>
          <w:rFonts w:ascii="Times New Roman" w:hAnsi="Times New Roman"/>
          <w:noProof/>
          <w:sz w:val="24"/>
          <w:szCs w:val="24"/>
        </w:rPr>
        <w:t>, Panagopoulos</w:t>
      </w:r>
      <w:r>
        <w:rPr>
          <w:rFonts w:ascii="Times New Roman" w:hAnsi="Times New Roman"/>
          <w:noProof/>
          <w:sz w:val="24"/>
          <w:szCs w:val="24"/>
        </w:rPr>
        <w:t>,</w:t>
      </w:r>
      <w:r w:rsidRPr="00E46266">
        <w:rPr>
          <w:rFonts w:ascii="Times New Roman" w:hAnsi="Times New Roman"/>
          <w:noProof/>
          <w:sz w:val="24"/>
          <w:szCs w:val="24"/>
        </w:rPr>
        <w:t xml:space="preserve"> G</w:t>
      </w:r>
      <w:r>
        <w:rPr>
          <w:rFonts w:ascii="Times New Roman" w:hAnsi="Times New Roman"/>
          <w:noProof/>
          <w:sz w:val="24"/>
          <w:szCs w:val="24"/>
        </w:rPr>
        <w:t>.</w:t>
      </w:r>
      <w:r w:rsidRPr="00E46266">
        <w:rPr>
          <w:rFonts w:ascii="Times New Roman" w:hAnsi="Times New Roman"/>
          <w:noProof/>
          <w:sz w:val="24"/>
          <w:szCs w:val="24"/>
        </w:rPr>
        <w:t>, Perk</w:t>
      </w:r>
      <w:r>
        <w:rPr>
          <w:rFonts w:ascii="Times New Roman" w:hAnsi="Times New Roman"/>
          <w:noProof/>
          <w:sz w:val="24"/>
          <w:szCs w:val="24"/>
        </w:rPr>
        <w:t>,</w:t>
      </w:r>
      <w:r w:rsidRPr="00E46266">
        <w:rPr>
          <w:rFonts w:ascii="Times New Roman" w:hAnsi="Times New Roman"/>
          <w:noProof/>
          <w:sz w:val="24"/>
          <w:szCs w:val="24"/>
        </w:rPr>
        <w:t xml:space="preserve"> G. Mitral annular plane systolic excursion as a surrogate for left ventricular ejection fraction. </w:t>
      </w:r>
      <w:r w:rsidRPr="00833EC0">
        <w:rPr>
          <w:rFonts w:ascii="Times New Roman" w:hAnsi="Times New Roman"/>
          <w:i/>
          <w:noProof/>
          <w:sz w:val="24"/>
          <w:szCs w:val="24"/>
        </w:rPr>
        <w:t>J Am Soc Echocardiogr</w:t>
      </w:r>
      <w:r>
        <w:rPr>
          <w:rFonts w:ascii="Times New Roman" w:hAnsi="Times New Roman"/>
          <w:noProof/>
          <w:sz w:val="24"/>
          <w:szCs w:val="24"/>
        </w:rPr>
        <w:t xml:space="preserve"> </w:t>
      </w:r>
      <w:r w:rsidRPr="00833EC0">
        <w:rPr>
          <w:rFonts w:ascii="Times New Roman" w:hAnsi="Times New Roman"/>
          <w:b/>
          <w:noProof/>
          <w:sz w:val="24"/>
          <w:szCs w:val="24"/>
        </w:rPr>
        <w:t>25</w:t>
      </w:r>
      <w:r w:rsidRPr="00E46266">
        <w:rPr>
          <w:rFonts w:ascii="Times New Roman" w:hAnsi="Times New Roman"/>
          <w:noProof/>
          <w:sz w:val="24"/>
          <w:szCs w:val="24"/>
        </w:rPr>
        <w:t>(9)</w:t>
      </w:r>
      <w:r>
        <w:rPr>
          <w:rFonts w:ascii="Times New Roman" w:hAnsi="Times New Roman"/>
          <w:noProof/>
          <w:sz w:val="24"/>
          <w:szCs w:val="24"/>
        </w:rPr>
        <w:t xml:space="preserve">, 969-74 (2012). </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2</w:t>
      </w:r>
      <w:ins w:id="268" w:author="Ryan Hodges" w:date="2012-11-12T16:47:00Z">
        <w:r w:rsidR="00301738">
          <w:rPr>
            <w:rFonts w:ascii="Times New Roman" w:hAnsi="Times New Roman"/>
            <w:noProof/>
            <w:sz w:val="24"/>
            <w:szCs w:val="24"/>
          </w:rPr>
          <w:t>4</w:t>
        </w:r>
      </w:ins>
      <w:del w:id="269" w:author="Ryan Hodges" w:date="2012-11-12T16:47:00Z">
        <w:r w:rsidRPr="00E46266" w:rsidDel="00301738">
          <w:rPr>
            <w:rFonts w:ascii="Times New Roman" w:hAnsi="Times New Roman"/>
            <w:noProof/>
            <w:sz w:val="24"/>
            <w:szCs w:val="24"/>
          </w:rPr>
          <w:delText>3</w:delText>
        </w:r>
      </w:del>
      <w:r w:rsidRPr="00E46266">
        <w:rPr>
          <w:rFonts w:ascii="Times New Roman" w:hAnsi="Times New Roman"/>
          <w:noProof/>
          <w:sz w:val="24"/>
          <w:szCs w:val="24"/>
        </w:rPr>
        <w:t>.</w:t>
      </w:r>
      <w:r w:rsidRPr="00E46266">
        <w:rPr>
          <w:rFonts w:ascii="Times New Roman" w:hAnsi="Times New Roman"/>
          <w:noProof/>
          <w:sz w:val="24"/>
          <w:szCs w:val="24"/>
        </w:rPr>
        <w:tab/>
        <w:t>Cruz-Martinez</w:t>
      </w:r>
      <w:r>
        <w:rPr>
          <w:rFonts w:ascii="Times New Roman" w:hAnsi="Times New Roman"/>
          <w:noProof/>
          <w:sz w:val="24"/>
          <w:szCs w:val="24"/>
        </w:rPr>
        <w:t>,</w:t>
      </w:r>
      <w:r w:rsidRPr="00E46266">
        <w:rPr>
          <w:rFonts w:ascii="Times New Roman" w:hAnsi="Times New Roman"/>
          <w:noProof/>
          <w:sz w:val="24"/>
          <w:szCs w:val="24"/>
        </w:rPr>
        <w:t xml:space="preserve"> R</w:t>
      </w:r>
      <w:r>
        <w:rPr>
          <w:rFonts w:ascii="Times New Roman" w:hAnsi="Times New Roman"/>
          <w:noProof/>
          <w:sz w:val="24"/>
          <w:szCs w:val="24"/>
        </w:rPr>
        <w:t>.</w:t>
      </w:r>
      <w:r w:rsidRPr="00E46266">
        <w:rPr>
          <w:rFonts w:ascii="Times New Roman" w:hAnsi="Times New Roman"/>
          <w:noProof/>
          <w:sz w:val="24"/>
          <w:szCs w:val="24"/>
        </w:rPr>
        <w:t>, Figueras</w:t>
      </w:r>
      <w:r>
        <w:rPr>
          <w:rFonts w:ascii="Times New Roman" w:hAnsi="Times New Roman"/>
          <w:noProof/>
          <w:sz w:val="24"/>
          <w:szCs w:val="24"/>
        </w:rPr>
        <w:t>,</w:t>
      </w:r>
      <w:r w:rsidRPr="00E46266">
        <w:rPr>
          <w:rFonts w:ascii="Times New Roman" w:hAnsi="Times New Roman"/>
          <w:noProof/>
          <w:sz w:val="24"/>
          <w:szCs w:val="24"/>
        </w:rPr>
        <w:t xml:space="preserve"> F</w:t>
      </w:r>
      <w:r>
        <w:rPr>
          <w:rFonts w:ascii="Times New Roman" w:hAnsi="Times New Roman"/>
          <w:noProof/>
          <w:sz w:val="24"/>
          <w:szCs w:val="24"/>
        </w:rPr>
        <w:t>.</w:t>
      </w:r>
      <w:r w:rsidRPr="00E46266">
        <w:rPr>
          <w:rFonts w:ascii="Times New Roman" w:hAnsi="Times New Roman"/>
          <w:noProof/>
          <w:sz w:val="24"/>
          <w:szCs w:val="24"/>
        </w:rPr>
        <w:t xml:space="preserve"> </w:t>
      </w:r>
      <w:r w:rsidRPr="00833EC0">
        <w:rPr>
          <w:rFonts w:ascii="Times New Roman" w:hAnsi="Times New Roman"/>
          <w:i/>
          <w:noProof/>
          <w:sz w:val="24"/>
          <w:szCs w:val="24"/>
        </w:rPr>
        <w:t>et al</w:t>
      </w:r>
      <w:r w:rsidRPr="00E46266">
        <w:rPr>
          <w:rFonts w:ascii="Times New Roman" w:hAnsi="Times New Roman"/>
          <w:noProof/>
          <w:sz w:val="24"/>
          <w:szCs w:val="24"/>
        </w:rPr>
        <w:t xml:space="preserve">. Normal reference ranges from 11 to 41 weeks' gestation of fetal left modified myocardial performance index by conventional Doppler with the use of stringent criteria for delimitation of the time periods. </w:t>
      </w:r>
      <w:r w:rsidRPr="00833EC0">
        <w:rPr>
          <w:rFonts w:ascii="Times New Roman" w:hAnsi="Times New Roman"/>
          <w:i/>
          <w:noProof/>
          <w:sz w:val="24"/>
          <w:szCs w:val="24"/>
        </w:rPr>
        <w:t>Fetal Diagn Ther</w:t>
      </w:r>
      <w:r>
        <w:rPr>
          <w:rFonts w:ascii="Times New Roman" w:hAnsi="Times New Roman"/>
          <w:noProof/>
          <w:sz w:val="24"/>
          <w:szCs w:val="24"/>
        </w:rPr>
        <w:t xml:space="preserve"> </w:t>
      </w:r>
      <w:r w:rsidRPr="00833EC0">
        <w:rPr>
          <w:rFonts w:ascii="Times New Roman" w:hAnsi="Times New Roman"/>
          <w:b/>
          <w:noProof/>
          <w:sz w:val="24"/>
          <w:szCs w:val="24"/>
        </w:rPr>
        <w:t>32</w:t>
      </w:r>
      <w:r>
        <w:rPr>
          <w:rFonts w:ascii="Times New Roman" w:hAnsi="Times New Roman"/>
          <w:noProof/>
          <w:sz w:val="24"/>
          <w:szCs w:val="24"/>
        </w:rPr>
        <w:t xml:space="preserve">(1-2), 79-86 (2012). </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2</w:t>
      </w:r>
      <w:ins w:id="270" w:author="Ryan Hodges" w:date="2012-11-12T16:47:00Z">
        <w:r w:rsidR="00301738">
          <w:rPr>
            <w:rFonts w:ascii="Times New Roman" w:hAnsi="Times New Roman"/>
            <w:noProof/>
            <w:sz w:val="24"/>
            <w:szCs w:val="24"/>
          </w:rPr>
          <w:t>5</w:t>
        </w:r>
      </w:ins>
      <w:del w:id="271" w:author="Ryan Hodges" w:date="2012-11-12T16:47:00Z">
        <w:r w:rsidRPr="00E46266" w:rsidDel="00301738">
          <w:rPr>
            <w:rFonts w:ascii="Times New Roman" w:hAnsi="Times New Roman"/>
            <w:noProof/>
            <w:sz w:val="24"/>
            <w:szCs w:val="24"/>
          </w:rPr>
          <w:delText>4</w:delText>
        </w:r>
      </w:del>
      <w:r w:rsidRPr="00E46266">
        <w:rPr>
          <w:rFonts w:ascii="Times New Roman" w:hAnsi="Times New Roman"/>
          <w:noProof/>
          <w:sz w:val="24"/>
          <w:szCs w:val="24"/>
        </w:rPr>
        <w:t>.</w:t>
      </w:r>
      <w:r w:rsidRPr="00E46266">
        <w:rPr>
          <w:rFonts w:ascii="Times New Roman" w:hAnsi="Times New Roman"/>
          <w:noProof/>
          <w:sz w:val="24"/>
          <w:szCs w:val="24"/>
        </w:rPr>
        <w:tab/>
        <w:t>Edwards</w:t>
      </w:r>
      <w:r>
        <w:rPr>
          <w:rFonts w:ascii="Times New Roman" w:hAnsi="Times New Roman"/>
          <w:noProof/>
          <w:sz w:val="24"/>
          <w:szCs w:val="24"/>
        </w:rPr>
        <w:t>,</w:t>
      </w:r>
      <w:r w:rsidRPr="00E46266">
        <w:rPr>
          <w:rFonts w:ascii="Times New Roman" w:hAnsi="Times New Roman"/>
          <w:noProof/>
          <w:sz w:val="24"/>
          <w:szCs w:val="24"/>
        </w:rPr>
        <w:t xml:space="preserve"> A</w:t>
      </w:r>
      <w:r>
        <w:rPr>
          <w:rFonts w:ascii="Times New Roman" w:hAnsi="Times New Roman"/>
          <w:noProof/>
          <w:sz w:val="24"/>
          <w:szCs w:val="24"/>
        </w:rPr>
        <w:t>.</w:t>
      </w:r>
      <w:r w:rsidRPr="00E46266">
        <w:rPr>
          <w:rFonts w:ascii="Times New Roman" w:hAnsi="Times New Roman"/>
          <w:noProof/>
          <w:sz w:val="24"/>
          <w:szCs w:val="24"/>
        </w:rPr>
        <w:t>, Baker</w:t>
      </w:r>
      <w:r>
        <w:rPr>
          <w:rFonts w:ascii="Times New Roman" w:hAnsi="Times New Roman"/>
          <w:noProof/>
          <w:sz w:val="24"/>
          <w:szCs w:val="24"/>
        </w:rPr>
        <w:t>,</w:t>
      </w:r>
      <w:r w:rsidRPr="00E46266">
        <w:rPr>
          <w:rFonts w:ascii="Times New Roman" w:hAnsi="Times New Roman"/>
          <w:noProof/>
          <w:sz w:val="24"/>
          <w:szCs w:val="24"/>
        </w:rPr>
        <w:t xml:space="preserve"> L</w:t>
      </w:r>
      <w:r>
        <w:rPr>
          <w:rFonts w:ascii="Times New Roman" w:hAnsi="Times New Roman"/>
          <w:noProof/>
          <w:sz w:val="24"/>
          <w:szCs w:val="24"/>
        </w:rPr>
        <w:t>.</w:t>
      </w:r>
      <w:r w:rsidRPr="00E46266">
        <w:rPr>
          <w:rFonts w:ascii="Times New Roman" w:hAnsi="Times New Roman"/>
          <w:noProof/>
          <w:sz w:val="24"/>
          <w:szCs w:val="24"/>
        </w:rPr>
        <w:t>S</w:t>
      </w:r>
      <w:r>
        <w:rPr>
          <w:rFonts w:ascii="Times New Roman" w:hAnsi="Times New Roman"/>
          <w:noProof/>
          <w:sz w:val="24"/>
          <w:szCs w:val="24"/>
        </w:rPr>
        <w:t>.</w:t>
      </w:r>
      <w:r w:rsidRPr="00E46266">
        <w:rPr>
          <w:rFonts w:ascii="Times New Roman" w:hAnsi="Times New Roman"/>
          <w:noProof/>
          <w:sz w:val="24"/>
          <w:szCs w:val="24"/>
        </w:rPr>
        <w:t>, Wallace</w:t>
      </w:r>
      <w:r>
        <w:rPr>
          <w:rFonts w:ascii="Times New Roman" w:hAnsi="Times New Roman"/>
          <w:noProof/>
          <w:sz w:val="24"/>
          <w:szCs w:val="24"/>
        </w:rPr>
        <w:t>,</w:t>
      </w:r>
      <w:r w:rsidRPr="00E46266">
        <w:rPr>
          <w:rFonts w:ascii="Times New Roman" w:hAnsi="Times New Roman"/>
          <w:noProof/>
          <w:sz w:val="24"/>
          <w:szCs w:val="24"/>
        </w:rPr>
        <w:t xml:space="preserve"> E</w:t>
      </w:r>
      <w:r>
        <w:rPr>
          <w:rFonts w:ascii="Times New Roman" w:hAnsi="Times New Roman"/>
          <w:noProof/>
          <w:sz w:val="24"/>
          <w:szCs w:val="24"/>
        </w:rPr>
        <w:t>.</w:t>
      </w:r>
      <w:r w:rsidRPr="00E46266">
        <w:rPr>
          <w:rFonts w:ascii="Times New Roman" w:hAnsi="Times New Roman"/>
          <w:noProof/>
          <w:sz w:val="24"/>
          <w:szCs w:val="24"/>
        </w:rPr>
        <w:t xml:space="preserve">M. Changes in umbilical artery flow velocity waveforms following maternal administration of betamethasone. </w:t>
      </w:r>
      <w:r w:rsidRPr="00833EC0">
        <w:rPr>
          <w:rFonts w:ascii="Times New Roman" w:hAnsi="Times New Roman"/>
          <w:i/>
          <w:noProof/>
          <w:sz w:val="24"/>
          <w:szCs w:val="24"/>
        </w:rPr>
        <w:t>Placenta</w:t>
      </w:r>
      <w:r>
        <w:rPr>
          <w:rFonts w:ascii="Times New Roman" w:hAnsi="Times New Roman"/>
          <w:noProof/>
          <w:sz w:val="24"/>
          <w:szCs w:val="24"/>
        </w:rPr>
        <w:t xml:space="preserve"> </w:t>
      </w:r>
      <w:r w:rsidRPr="00833EC0">
        <w:rPr>
          <w:rFonts w:ascii="Times New Roman" w:hAnsi="Times New Roman"/>
          <w:b/>
          <w:noProof/>
          <w:sz w:val="24"/>
          <w:szCs w:val="24"/>
        </w:rPr>
        <w:t>24</w:t>
      </w:r>
      <w:r>
        <w:rPr>
          <w:rFonts w:ascii="Times New Roman" w:hAnsi="Times New Roman"/>
          <w:noProof/>
          <w:sz w:val="24"/>
          <w:szCs w:val="24"/>
        </w:rPr>
        <w:t>(1), 12-6 (2003).</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2</w:t>
      </w:r>
      <w:ins w:id="272" w:author="Ryan Hodges" w:date="2012-11-12T16:47:00Z">
        <w:r w:rsidR="00301738">
          <w:rPr>
            <w:rFonts w:ascii="Times New Roman" w:hAnsi="Times New Roman"/>
            <w:noProof/>
            <w:sz w:val="24"/>
            <w:szCs w:val="24"/>
          </w:rPr>
          <w:t>6</w:t>
        </w:r>
      </w:ins>
      <w:del w:id="273" w:author="Ryan Hodges" w:date="2012-11-12T16:47:00Z">
        <w:r w:rsidRPr="00E46266" w:rsidDel="00301738">
          <w:rPr>
            <w:rFonts w:ascii="Times New Roman" w:hAnsi="Times New Roman"/>
            <w:noProof/>
            <w:sz w:val="24"/>
            <w:szCs w:val="24"/>
          </w:rPr>
          <w:delText>5</w:delText>
        </w:r>
      </w:del>
      <w:r w:rsidRPr="00E46266">
        <w:rPr>
          <w:rFonts w:ascii="Times New Roman" w:hAnsi="Times New Roman"/>
          <w:noProof/>
          <w:sz w:val="24"/>
          <w:szCs w:val="24"/>
        </w:rPr>
        <w:t>.</w:t>
      </w:r>
      <w:r w:rsidRPr="00E46266">
        <w:rPr>
          <w:rFonts w:ascii="Times New Roman" w:hAnsi="Times New Roman"/>
          <w:noProof/>
          <w:sz w:val="24"/>
          <w:szCs w:val="24"/>
        </w:rPr>
        <w:tab/>
        <w:t>Edwards</w:t>
      </w:r>
      <w:r>
        <w:rPr>
          <w:rFonts w:ascii="Times New Roman" w:hAnsi="Times New Roman"/>
          <w:noProof/>
          <w:sz w:val="24"/>
          <w:szCs w:val="24"/>
        </w:rPr>
        <w:t>,</w:t>
      </w:r>
      <w:r w:rsidRPr="00E46266">
        <w:rPr>
          <w:rFonts w:ascii="Times New Roman" w:hAnsi="Times New Roman"/>
          <w:noProof/>
          <w:sz w:val="24"/>
          <w:szCs w:val="24"/>
        </w:rPr>
        <w:t xml:space="preserve"> A</w:t>
      </w:r>
      <w:r>
        <w:rPr>
          <w:rFonts w:ascii="Times New Roman" w:hAnsi="Times New Roman"/>
          <w:noProof/>
          <w:sz w:val="24"/>
          <w:szCs w:val="24"/>
        </w:rPr>
        <w:t>.</w:t>
      </w:r>
      <w:r w:rsidRPr="00E46266">
        <w:rPr>
          <w:rFonts w:ascii="Times New Roman" w:hAnsi="Times New Roman"/>
          <w:noProof/>
          <w:sz w:val="24"/>
          <w:szCs w:val="24"/>
        </w:rPr>
        <w:t>, Baker</w:t>
      </w:r>
      <w:r>
        <w:rPr>
          <w:rFonts w:ascii="Times New Roman" w:hAnsi="Times New Roman"/>
          <w:noProof/>
          <w:sz w:val="24"/>
          <w:szCs w:val="24"/>
        </w:rPr>
        <w:t>,</w:t>
      </w:r>
      <w:r w:rsidRPr="00E46266">
        <w:rPr>
          <w:rFonts w:ascii="Times New Roman" w:hAnsi="Times New Roman"/>
          <w:noProof/>
          <w:sz w:val="24"/>
          <w:szCs w:val="24"/>
        </w:rPr>
        <w:t xml:space="preserve"> L</w:t>
      </w:r>
      <w:r>
        <w:rPr>
          <w:rFonts w:ascii="Times New Roman" w:hAnsi="Times New Roman"/>
          <w:noProof/>
          <w:sz w:val="24"/>
          <w:szCs w:val="24"/>
        </w:rPr>
        <w:t>.</w:t>
      </w:r>
      <w:r w:rsidRPr="00E46266">
        <w:rPr>
          <w:rFonts w:ascii="Times New Roman" w:hAnsi="Times New Roman"/>
          <w:noProof/>
          <w:sz w:val="24"/>
          <w:szCs w:val="24"/>
        </w:rPr>
        <w:t>S</w:t>
      </w:r>
      <w:r>
        <w:rPr>
          <w:rFonts w:ascii="Times New Roman" w:hAnsi="Times New Roman"/>
          <w:noProof/>
          <w:sz w:val="24"/>
          <w:szCs w:val="24"/>
        </w:rPr>
        <w:t>.</w:t>
      </w:r>
      <w:r w:rsidRPr="00E46266">
        <w:rPr>
          <w:rFonts w:ascii="Times New Roman" w:hAnsi="Times New Roman"/>
          <w:noProof/>
          <w:sz w:val="24"/>
          <w:szCs w:val="24"/>
        </w:rPr>
        <w:t>, Wallace</w:t>
      </w:r>
      <w:r>
        <w:rPr>
          <w:rFonts w:ascii="Times New Roman" w:hAnsi="Times New Roman"/>
          <w:noProof/>
          <w:sz w:val="24"/>
          <w:szCs w:val="24"/>
        </w:rPr>
        <w:t>,</w:t>
      </w:r>
      <w:r w:rsidRPr="00E46266">
        <w:rPr>
          <w:rFonts w:ascii="Times New Roman" w:hAnsi="Times New Roman"/>
          <w:noProof/>
          <w:sz w:val="24"/>
          <w:szCs w:val="24"/>
        </w:rPr>
        <w:t xml:space="preserve"> E</w:t>
      </w:r>
      <w:r>
        <w:rPr>
          <w:rFonts w:ascii="Times New Roman" w:hAnsi="Times New Roman"/>
          <w:noProof/>
          <w:sz w:val="24"/>
          <w:szCs w:val="24"/>
        </w:rPr>
        <w:t>.</w:t>
      </w:r>
      <w:r w:rsidRPr="00E46266">
        <w:rPr>
          <w:rFonts w:ascii="Times New Roman" w:hAnsi="Times New Roman"/>
          <w:noProof/>
          <w:sz w:val="24"/>
          <w:szCs w:val="24"/>
        </w:rPr>
        <w:t>M. Changes in fetoplacental vessel flow velocity waveforms following maternal administration of betamethasone. Ult</w:t>
      </w:r>
      <w:r>
        <w:rPr>
          <w:rFonts w:ascii="Times New Roman" w:hAnsi="Times New Roman"/>
          <w:noProof/>
          <w:sz w:val="24"/>
          <w:szCs w:val="24"/>
        </w:rPr>
        <w:t xml:space="preserve">rasound Obstet Gynecol  </w:t>
      </w:r>
      <w:r w:rsidRPr="00833EC0">
        <w:rPr>
          <w:rFonts w:ascii="Times New Roman" w:hAnsi="Times New Roman"/>
          <w:b/>
          <w:noProof/>
          <w:sz w:val="24"/>
          <w:szCs w:val="24"/>
        </w:rPr>
        <w:t>20</w:t>
      </w:r>
      <w:r>
        <w:rPr>
          <w:rFonts w:ascii="Times New Roman" w:hAnsi="Times New Roman"/>
          <w:noProof/>
          <w:sz w:val="24"/>
          <w:szCs w:val="24"/>
        </w:rPr>
        <w:t xml:space="preserve">(3), </w:t>
      </w:r>
      <w:r w:rsidRPr="00E46266">
        <w:rPr>
          <w:rFonts w:ascii="Times New Roman" w:hAnsi="Times New Roman"/>
          <w:noProof/>
          <w:sz w:val="24"/>
          <w:szCs w:val="24"/>
        </w:rPr>
        <w:t>240-4</w:t>
      </w:r>
      <w:r>
        <w:rPr>
          <w:rFonts w:ascii="Times New Roman" w:hAnsi="Times New Roman"/>
          <w:noProof/>
          <w:sz w:val="24"/>
          <w:szCs w:val="24"/>
        </w:rPr>
        <w:t xml:space="preserve"> (2002)</w:t>
      </w:r>
      <w:r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2</w:t>
      </w:r>
      <w:ins w:id="274" w:author="Ryan Hodges" w:date="2012-11-12T16:47:00Z">
        <w:r w:rsidR="00301738">
          <w:rPr>
            <w:rFonts w:ascii="Times New Roman" w:hAnsi="Times New Roman"/>
            <w:noProof/>
            <w:sz w:val="24"/>
            <w:szCs w:val="24"/>
          </w:rPr>
          <w:t>7</w:t>
        </w:r>
      </w:ins>
      <w:del w:id="275" w:author="Ryan Hodges" w:date="2012-11-12T16:47:00Z">
        <w:r w:rsidRPr="00E46266" w:rsidDel="00301738">
          <w:rPr>
            <w:rFonts w:ascii="Times New Roman" w:hAnsi="Times New Roman"/>
            <w:noProof/>
            <w:sz w:val="24"/>
            <w:szCs w:val="24"/>
          </w:rPr>
          <w:delText>6</w:delText>
        </w:r>
      </w:del>
      <w:r w:rsidRPr="00E46266">
        <w:rPr>
          <w:rFonts w:ascii="Times New Roman" w:hAnsi="Times New Roman"/>
          <w:noProof/>
          <w:sz w:val="24"/>
          <w:szCs w:val="24"/>
        </w:rPr>
        <w:t>.</w:t>
      </w:r>
      <w:r w:rsidRPr="00E46266">
        <w:rPr>
          <w:rFonts w:ascii="Times New Roman" w:hAnsi="Times New Roman"/>
          <w:noProof/>
          <w:sz w:val="24"/>
          <w:szCs w:val="24"/>
        </w:rPr>
        <w:tab/>
        <w:t>Neitzke</w:t>
      </w:r>
      <w:r>
        <w:rPr>
          <w:rFonts w:ascii="Times New Roman" w:hAnsi="Times New Roman"/>
          <w:noProof/>
          <w:sz w:val="24"/>
          <w:szCs w:val="24"/>
        </w:rPr>
        <w:t>,</w:t>
      </w:r>
      <w:r w:rsidRPr="00E46266">
        <w:rPr>
          <w:rFonts w:ascii="Times New Roman" w:hAnsi="Times New Roman"/>
          <w:noProof/>
          <w:sz w:val="24"/>
          <w:szCs w:val="24"/>
        </w:rPr>
        <w:t xml:space="preserve"> U</w:t>
      </w:r>
      <w:r>
        <w:rPr>
          <w:rFonts w:ascii="Times New Roman" w:hAnsi="Times New Roman"/>
          <w:noProof/>
          <w:sz w:val="24"/>
          <w:szCs w:val="24"/>
        </w:rPr>
        <w:t>.</w:t>
      </w:r>
      <w:r w:rsidRPr="00E46266">
        <w:rPr>
          <w:rFonts w:ascii="Times New Roman" w:hAnsi="Times New Roman"/>
          <w:noProof/>
          <w:sz w:val="24"/>
          <w:szCs w:val="24"/>
        </w:rPr>
        <w:t>, Harder</w:t>
      </w:r>
      <w:r>
        <w:rPr>
          <w:rFonts w:ascii="Times New Roman" w:hAnsi="Times New Roman"/>
          <w:noProof/>
          <w:sz w:val="24"/>
          <w:szCs w:val="24"/>
        </w:rPr>
        <w:t>,</w:t>
      </w:r>
      <w:r w:rsidRPr="00E46266">
        <w:rPr>
          <w:rFonts w:ascii="Times New Roman" w:hAnsi="Times New Roman"/>
          <w:noProof/>
          <w:sz w:val="24"/>
          <w:szCs w:val="24"/>
        </w:rPr>
        <w:t xml:space="preserve"> T</w:t>
      </w:r>
      <w:r>
        <w:rPr>
          <w:rFonts w:ascii="Times New Roman" w:hAnsi="Times New Roman"/>
          <w:noProof/>
          <w:sz w:val="24"/>
          <w:szCs w:val="24"/>
        </w:rPr>
        <w:t xml:space="preserve">. </w:t>
      </w:r>
      <w:r w:rsidRPr="00833EC0">
        <w:rPr>
          <w:rFonts w:ascii="Times New Roman" w:hAnsi="Times New Roman"/>
          <w:i/>
          <w:noProof/>
          <w:sz w:val="24"/>
          <w:szCs w:val="24"/>
        </w:rPr>
        <w:t>et al</w:t>
      </w:r>
      <w:r w:rsidRPr="00E46266">
        <w:rPr>
          <w:rFonts w:ascii="Times New Roman" w:hAnsi="Times New Roman"/>
          <w:noProof/>
          <w:sz w:val="24"/>
          <w:szCs w:val="24"/>
        </w:rPr>
        <w:t xml:space="preserve">. Intrauterine growth restriction in a rodent model and developmental programming of the metabolic syndrome: a critical appraisal of the experimental evidence. </w:t>
      </w:r>
      <w:r w:rsidRPr="00833EC0">
        <w:rPr>
          <w:rFonts w:ascii="Times New Roman" w:hAnsi="Times New Roman"/>
          <w:i/>
          <w:noProof/>
          <w:sz w:val="24"/>
          <w:szCs w:val="24"/>
        </w:rPr>
        <w:t>Placenta</w:t>
      </w:r>
      <w:r>
        <w:rPr>
          <w:rFonts w:ascii="Times New Roman" w:hAnsi="Times New Roman"/>
          <w:noProof/>
          <w:sz w:val="24"/>
          <w:szCs w:val="24"/>
        </w:rPr>
        <w:t xml:space="preserve"> </w:t>
      </w:r>
      <w:r w:rsidRPr="00833EC0">
        <w:rPr>
          <w:rFonts w:ascii="Times New Roman" w:hAnsi="Times New Roman"/>
          <w:b/>
          <w:noProof/>
          <w:sz w:val="24"/>
          <w:szCs w:val="24"/>
        </w:rPr>
        <w:t>29</w:t>
      </w:r>
      <w:r>
        <w:rPr>
          <w:rFonts w:ascii="Times New Roman" w:hAnsi="Times New Roman"/>
          <w:noProof/>
          <w:sz w:val="24"/>
          <w:szCs w:val="24"/>
        </w:rPr>
        <w:t xml:space="preserve">(3), </w:t>
      </w:r>
      <w:r w:rsidRPr="00E46266">
        <w:rPr>
          <w:rFonts w:ascii="Times New Roman" w:hAnsi="Times New Roman"/>
          <w:noProof/>
          <w:sz w:val="24"/>
          <w:szCs w:val="24"/>
        </w:rPr>
        <w:t>246-54</w:t>
      </w:r>
      <w:r>
        <w:rPr>
          <w:rFonts w:ascii="Times New Roman" w:hAnsi="Times New Roman"/>
          <w:noProof/>
          <w:sz w:val="24"/>
          <w:szCs w:val="24"/>
        </w:rPr>
        <w:t xml:space="preserve"> (2008)</w:t>
      </w:r>
      <w:r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2</w:t>
      </w:r>
      <w:ins w:id="276" w:author="Ryan Hodges" w:date="2012-11-12T16:47:00Z">
        <w:r w:rsidR="00301738">
          <w:rPr>
            <w:rFonts w:ascii="Times New Roman" w:hAnsi="Times New Roman"/>
            <w:noProof/>
            <w:sz w:val="24"/>
            <w:szCs w:val="24"/>
          </w:rPr>
          <w:t>8</w:t>
        </w:r>
      </w:ins>
      <w:del w:id="277" w:author="Ryan Hodges" w:date="2012-11-12T16:47:00Z">
        <w:r w:rsidRPr="00E46266" w:rsidDel="00301738">
          <w:rPr>
            <w:rFonts w:ascii="Times New Roman" w:hAnsi="Times New Roman"/>
            <w:noProof/>
            <w:sz w:val="24"/>
            <w:szCs w:val="24"/>
          </w:rPr>
          <w:delText>7</w:delText>
        </w:r>
      </w:del>
      <w:r w:rsidRPr="00E46266">
        <w:rPr>
          <w:rFonts w:ascii="Times New Roman" w:hAnsi="Times New Roman"/>
          <w:noProof/>
          <w:sz w:val="24"/>
          <w:szCs w:val="24"/>
        </w:rPr>
        <w:t>.</w:t>
      </w:r>
      <w:r w:rsidRPr="00E46266">
        <w:rPr>
          <w:rFonts w:ascii="Times New Roman" w:hAnsi="Times New Roman"/>
          <w:noProof/>
          <w:sz w:val="24"/>
          <w:szCs w:val="24"/>
        </w:rPr>
        <w:tab/>
        <w:t>Neitzke</w:t>
      </w:r>
      <w:r>
        <w:rPr>
          <w:rFonts w:ascii="Times New Roman" w:hAnsi="Times New Roman"/>
          <w:noProof/>
          <w:sz w:val="24"/>
          <w:szCs w:val="24"/>
        </w:rPr>
        <w:t>,</w:t>
      </w:r>
      <w:r w:rsidRPr="00E46266">
        <w:rPr>
          <w:rFonts w:ascii="Times New Roman" w:hAnsi="Times New Roman"/>
          <w:noProof/>
          <w:sz w:val="24"/>
          <w:szCs w:val="24"/>
        </w:rPr>
        <w:t xml:space="preserve"> U</w:t>
      </w:r>
      <w:r>
        <w:rPr>
          <w:rFonts w:ascii="Times New Roman" w:hAnsi="Times New Roman"/>
          <w:noProof/>
          <w:sz w:val="24"/>
          <w:szCs w:val="24"/>
        </w:rPr>
        <w:t>.</w:t>
      </w:r>
      <w:r w:rsidRPr="00E46266">
        <w:rPr>
          <w:rFonts w:ascii="Times New Roman" w:hAnsi="Times New Roman"/>
          <w:noProof/>
          <w:sz w:val="24"/>
          <w:szCs w:val="24"/>
        </w:rPr>
        <w:t>, Harder</w:t>
      </w:r>
      <w:r>
        <w:rPr>
          <w:rFonts w:ascii="Times New Roman" w:hAnsi="Times New Roman"/>
          <w:noProof/>
          <w:sz w:val="24"/>
          <w:szCs w:val="24"/>
        </w:rPr>
        <w:t>,</w:t>
      </w:r>
      <w:r w:rsidRPr="00E46266">
        <w:rPr>
          <w:rFonts w:ascii="Times New Roman" w:hAnsi="Times New Roman"/>
          <w:noProof/>
          <w:sz w:val="24"/>
          <w:szCs w:val="24"/>
        </w:rPr>
        <w:t xml:space="preserve"> T</w:t>
      </w:r>
      <w:r>
        <w:rPr>
          <w:rFonts w:ascii="Times New Roman" w:hAnsi="Times New Roman"/>
          <w:noProof/>
          <w:sz w:val="24"/>
          <w:szCs w:val="24"/>
        </w:rPr>
        <w:t>.</w:t>
      </w:r>
      <w:r w:rsidRPr="00E46266">
        <w:rPr>
          <w:rFonts w:ascii="Times New Roman" w:hAnsi="Times New Roman"/>
          <w:noProof/>
          <w:sz w:val="24"/>
          <w:szCs w:val="24"/>
        </w:rPr>
        <w:t>, Plagemann</w:t>
      </w:r>
      <w:r>
        <w:rPr>
          <w:rFonts w:ascii="Times New Roman" w:hAnsi="Times New Roman"/>
          <w:noProof/>
          <w:sz w:val="24"/>
          <w:szCs w:val="24"/>
        </w:rPr>
        <w:t>,</w:t>
      </w:r>
      <w:r w:rsidRPr="00E46266">
        <w:rPr>
          <w:rFonts w:ascii="Times New Roman" w:hAnsi="Times New Roman"/>
          <w:noProof/>
          <w:sz w:val="24"/>
          <w:szCs w:val="24"/>
        </w:rPr>
        <w:t xml:space="preserve"> A. Intrauterine growth restriction and developmental programming of the metabolic syndrome: a critical appraisal. </w:t>
      </w:r>
      <w:r w:rsidRPr="00F4752A">
        <w:rPr>
          <w:rFonts w:ascii="Times New Roman" w:hAnsi="Times New Roman"/>
          <w:i/>
          <w:noProof/>
          <w:sz w:val="24"/>
          <w:szCs w:val="24"/>
        </w:rPr>
        <w:t>Microcirculation</w:t>
      </w:r>
      <w:r>
        <w:rPr>
          <w:rFonts w:ascii="Times New Roman" w:hAnsi="Times New Roman"/>
          <w:noProof/>
          <w:sz w:val="24"/>
          <w:szCs w:val="24"/>
        </w:rPr>
        <w:t xml:space="preserve">  </w:t>
      </w:r>
      <w:r w:rsidRPr="00F4752A">
        <w:rPr>
          <w:rFonts w:ascii="Times New Roman" w:hAnsi="Times New Roman"/>
          <w:b/>
          <w:noProof/>
          <w:sz w:val="24"/>
          <w:szCs w:val="24"/>
        </w:rPr>
        <w:t>18</w:t>
      </w:r>
      <w:r>
        <w:rPr>
          <w:rFonts w:ascii="Times New Roman" w:hAnsi="Times New Roman"/>
          <w:noProof/>
          <w:sz w:val="24"/>
          <w:szCs w:val="24"/>
        </w:rPr>
        <w:t xml:space="preserve">(4), </w:t>
      </w:r>
      <w:r w:rsidRPr="00E46266">
        <w:rPr>
          <w:rFonts w:ascii="Times New Roman" w:hAnsi="Times New Roman"/>
          <w:noProof/>
          <w:sz w:val="24"/>
          <w:szCs w:val="24"/>
        </w:rPr>
        <w:t>304-11</w:t>
      </w:r>
      <w:r>
        <w:rPr>
          <w:rFonts w:ascii="Times New Roman" w:hAnsi="Times New Roman"/>
          <w:noProof/>
          <w:sz w:val="24"/>
          <w:szCs w:val="24"/>
        </w:rPr>
        <w:t xml:space="preserve"> (2011)</w:t>
      </w:r>
      <w:r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2</w:t>
      </w:r>
      <w:ins w:id="278" w:author="Ryan Hodges" w:date="2012-11-12T16:48:00Z">
        <w:r w:rsidR="00301738">
          <w:rPr>
            <w:rFonts w:ascii="Times New Roman" w:hAnsi="Times New Roman"/>
            <w:noProof/>
            <w:sz w:val="24"/>
            <w:szCs w:val="24"/>
          </w:rPr>
          <w:t>9</w:t>
        </w:r>
      </w:ins>
      <w:del w:id="279" w:author="Ryan Hodges" w:date="2012-11-12T16:48:00Z">
        <w:r w:rsidRPr="00E46266" w:rsidDel="00301738">
          <w:rPr>
            <w:rFonts w:ascii="Times New Roman" w:hAnsi="Times New Roman"/>
            <w:noProof/>
            <w:sz w:val="24"/>
            <w:szCs w:val="24"/>
          </w:rPr>
          <w:delText>8</w:delText>
        </w:r>
      </w:del>
      <w:r w:rsidRPr="00E46266">
        <w:rPr>
          <w:rFonts w:ascii="Times New Roman" w:hAnsi="Times New Roman"/>
          <w:noProof/>
          <w:sz w:val="24"/>
          <w:szCs w:val="24"/>
        </w:rPr>
        <w:t>.</w:t>
      </w:r>
      <w:r w:rsidRPr="00E46266">
        <w:rPr>
          <w:rFonts w:ascii="Times New Roman" w:hAnsi="Times New Roman"/>
          <w:noProof/>
          <w:sz w:val="24"/>
          <w:szCs w:val="24"/>
        </w:rPr>
        <w:tab/>
        <w:t>Maulik</w:t>
      </w:r>
      <w:r>
        <w:rPr>
          <w:rFonts w:ascii="Times New Roman" w:hAnsi="Times New Roman"/>
          <w:noProof/>
          <w:sz w:val="24"/>
          <w:szCs w:val="24"/>
        </w:rPr>
        <w:t>,</w:t>
      </w:r>
      <w:r w:rsidRPr="00E46266">
        <w:rPr>
          <w:rFonts w:ascii="Times New Roman" w:hAnsi="Times New Roman"/>
          <w:noProof/>
          <w:sz w:val="24"/>
          <w:szCs w:val="24"/>
        </w:rPr>
        <w:t xml:space="preserve"> D</w:t>
      </w:r>
      <w:r>
        <w:rPr>
          <w:rFonts w:ascii="Times New Roman" w:hAnsi="Times New Roman"/>
          <w:noProof/>
          <w:sz w:val="24"/>
          <w:szCs w:val="24"/>
        </w:rPr>
        <w:t>.</w:t>
      </w:r>
      <w:r w:rsidRPr="00E46266">
        <w:rPr>
          <w:rFonts w:ascii="Times New Roman" w:hAnsi="Times New Roman"/>
          <w:noProof/>
          <w:sz w:val="24"/>
          <w:szCs w:val="24"/>
        </w:rPr>
        <w:t>, Mundy</w:t>
      </w:r>
      <w:r>
        <w:rPr>
          <w:rFonts w:ascii="Times New Roman" w:hAnsi="Times New Roman"/>
          <w:noProof/>
          <w:sz w:val="24"/>
          <w:szCs w:val="24"/>
        </w:rPr>
        <w:t>,</w:t>
      </w:r>
      <w:r w:rsidRPr="00E46266">
        <w:rPr>
          <w:rFonts w:ascii="Times New Roman" w:hAnsi="Times New Roman"/>
          <w:noProof/>
          <w:sz w:val="24"/>
          <w:szCs w:val="24"/>
        </w:rPr>
        <w:t xml:space="preserve"> D</w:t>
      </w:r>
      <w:r>
        <w:rPr>
          <w:rFonts w:ascii="Times New Roman" w:hAnsi="Times New Roman"/>
          <w:noProof/>
          <w:sz w:val="24"/>
          <w:szCs w:val="24"/>
        </w:rPr>
        <w:t>.</w:t>
      </w:r>
      <w:r w:rsidRPr="00E46266">
        <w:rPr>
          <w:rFonts w:ascii="Times New Roman" w:hAnsi="Times New Roman"/>
          <w:noProof/>
          <w:sz w:val="24"/>
          <w:szCs w:val="24"/>
        </w:rPr>
        <w:t>, Heitmann</w:t>
      </w:r>
      <w:r>
        <w:rPr>
          <w:rFonts w:ascii="Times New Roman" w:hAnsi="Times New Roman"/>
          <w:noProof/>
          <w:sz w:val="24"/>
          <w:szCs w:val="24"/>
        </w:rPr>
        <w:t>,</w:t>
      </w:r>
      <w:r w:rsidRPr="00E46266">
        <w:rPr>
          <w:rFonts w:ascii="Times New Roman" w:hAnsi="Times New Roman"/>
          <w:noProof/>
          <w:sz w:val="24"/>
          <w:szCs w:val="24"/>
        </w:rPr>
        <w:t xml:space="preserve"> E. Evidence-based approach to umbilical artery Doppler fetal surveillance in high-risk pregnancies: an update. </w:t>
      </w:r>
      <w:r w:rsidRPr="00F4752A">
        <w:rPr>
          <w:rFonts w:ascii="Times New Roman" w:hAnsi="Times New Roman"/>
          <w:i/>
          <w:noProof/>
          <w:sz w:val="24"/>
          <w:szCs w:val="24"/>
        </w:rPr>
        <w:t>Clin Obstet Gynecol</w:t>
      </w:r>
      <w:r>
        <w:rPr>
          <w:rFonts w:ascii="Times New Roman" w:hAnsi="Times New Roman"/>
          <w:noProof/>
          <w:sz w:val="24"/>
          <w:szCs w:val="24"/>
        </w:rPr>
        <w:t xml:space="preserve">  </w:t>
      </w:r>
      <w:r w:rsidRPr="00F4752A">
        <w:rPr>
          <w:rFonts w:ascii="Times New Roman" w:hAnsi="Times New Roman"/>
          <w:b/>
          <w:noProof/>
          <w:sz w:val="24"/>
          <w:szCs w:val="24"/>
        </w:rPr>
        <w:t>53</w:t>
      </w:r>
      <w:r>
        <w:rPr>
          <w:rFonts w:ascii="Times New Roman" w:hAnsi="Times New Roman"/>
          <w:noProof/>
          <w:sz w:val="24"/>
          <w:szCs w:val="24"/>
        </w:rPr>
        <w:t>(4), 869-78 (2010).</w:t>
      </w:r>
    </w:p>
    <w:p w:rsidR="002076B0" w:rsidRPr="00E46266" w:rsidRDefault="00301738" w:rsidP="00BD0719">
      <w:pPr>
        <w:spacing w:after="0" w:line="240" w:lineRule="auto"/>
        <w:jc w:val="both"/>
        <w:rPr>
          <w:rFonts w:ascii="Times New Roman" w:hAnsi="Times New Roman"/>
          <w:noProof/>
          <w:sz w:val="24"/>
          <w:szCs w:val="24"/>
        </w:rPr>
      </w:pPr>
      <w:ins w:id="280" w:author="Ryan Hodges" w:date="2012-11-12T16:48:00Z">
        <w:r>
          <w:rPr>
            <w:rFonts w:ascii="Times New Roman" w:hAnsi="Times New Roman"/>
            <w:noProof/>
            <w:sz w:val="24"/>
            <w:szCs w:val="24"/>
          </w:rPr>
          <w:t>30</w:t>
        </w:r>
      </w:ins>
      <w:del w:id="281" w:author="Ryan Hodges" w:date="2012-11-12T16:48:00Z">
        <w:r w:rsidR="002076B0" w:rsidRPr="00E46266" w:rsidDel="00301738">
          <w:rPr>
            <w:rFonts w:ascii="Times New Roman" w:hAnsi="Times New Roman"/>
            <w:noProof/>
            <w:sz w:val="24"/>
            <w:szCs w:val="24"/>
          </w:rPr>
          <w:delText>29</w:delText>
        </w:r>
      </w:del>
      <w:r w:rsidR="002076B0" w:rsidRPr="00E46266">
        <w:rPr>
          <w:rFonts w:ascii="Times New Roman" w:hAnsi="Times New Roman"/>
          <w:noProof/>
          <w:sz w:val="24"/>
          <w:szCs w:val="24"/>
        </w:rPr>
        <w:t>.</w:t>
      </w:r>
      <w:r w:rsidR="002076B0" w:rsidRPr="00E46266">
        <w:rPr>
          <w:rFonts w:ascii="Times New Roman" w:hAnsi="Times New Roman"/>
          <w:noProof/>
          <w:sz w:val="24"/>
          <w:szCs w:val="24"/>
        </w:rPr>
        <w:tab/>
        <w:t>Morrow</w:t>
      </w:r>
      <w:r w:rsidR="002076B0">
        <w:rPr>
          <w:rFonts w:ascii="Times New Roman" w:hAnsi="Times New Roman"/>
          <w:noProof/>
          <w:sz w:val="24"/>
          <w:szCs w:val="24"/>
        </w:rPr>
        <w:t>,</w:t>
      </w:r>
      <w:r w:rsidR="002076B0" w:rsidRPr="00E46266">
        <w:rPr>
          <w:rFonts w:ascii="Times New Roman" w:hAnsi="Times New Roman"/>
          <w:noProof/>
          <w:sz w:val="24"/>
          <w:szCs w:val="24"/>
        </w:rPr>
        <w:t xml:space="preserve"> R</w:t>
      </w:r>
      <w:r w:rsidR="002076B0">
        <w:rPr>
          <w:rFonts w:ascii="Times New Roman" w:hAnsi="Times New Roman"/>
          <w:noProof/>
          <w:sz w:val="24"/>
          <w:szCs w:val="24"/>
        </w:rPr>
        <w:t>.</w:t>
      </w:r>
      <w:r w:rsidR="002076B0" w:rsidRPr="00E46266">
        <w:rPr>
          <w:rFonts w:ascii="Times New Roman" w:hAnsi="Times New Roman"/>
          <w:noProof/>
          <w:sz w:val="24"/>
          <w:szCs w:val="24"/>
        </w:rPr>
        <w:t>J</w:t>
      </w:r>
      <w:r w:rsidR="002076B0">
        <w:rPr>
          <w:rFonts w:ascii="Times New Roman" w:hAnsi="Times New Roman"/>
          <w:noProof/>
          <w:sz w:val="24"/>
          <w:szCs w:val="24"/>
        </w:rPr>
        <w:t>.</w:t>
      </w:r>
      <w:r w:rsidR="002076B0" w:rsidRPr="00E46266">
        <w:rPr>
          <w:rFonts w:ascii="Times New Roman" w:hAnsi="Times New Roman"/>
          <w:noProof/>
          <w:sz w:val="24"/>
          <w:szCs w:val="24"/>
        </w:rPr>
        <w:t>, Adamson</w:t>
      </w:r>
      <w:r w:rsidR="002076B0">
        <w:rPr>
          <w:rFonts w:ascii="Times New Roman" w:hAnsi="Times New Roman"/>
          <w:noProof/>
          <w:sz w:val="24"/>
          <w:szCs w:val="24"/>
        </w:rPr>
        <w:t>,</w:t>
      </w:r>
      <w:r w:rsidR="002076B0" w:rsidRPr="00E46266">
        <w:rPr>
          <w:rFonts w:ascii="Times New Roman" w:hAnsi="Times New Roman"/>
          <w:noProof/>
          <w:sz w:val="24"/>
          <w:szCs w:val="24"/>
        </w:rPr>
        <w:t xml:space="preserve"> S</w:t>
      </w:r>
      <w:r w:rsidR="002076B0">
        <w:rPr>
          <w:rFonts w:ascii="Times New Roman" w:hAnsi="Times New Roman"/>
          <w:noProof/>
          <w:sz w:val="24"/>
          <w:szCs w:val="24"/>
        </w:rPr>
        <w:t>.</w:t>
      </w:r>
      <w:r w:rsidR="002076B0" w:rsidRPr="00E46266">
        <w:rPr>
          <w:rFonts w:ascii="Times New Roman" w:hAnsi="Times New Roman"/>
          <w:noProof/>
          <w:sz w:val="24"/>
          <w:szCs w:val="24"/>
        </w:rPr>
        <w:t>L, Bull</w:t>
      </w:r>
      <w:r w:rsidR="002076B0">
        <w:rPr>
          <w:rFonts w:ascii="Times New Roman" w:hAnsi="Times New Roman"/>
          <w:noProof/>
          <w:sz w:val="24"/>
          <w:szCs w:val="24"/>
        </w:rPr>
        <w:t>,</w:t>
      </w:r>
      <w:r w:rsidR="002076B0" w:rsidRPr="00E46266">
        <w:rPr>
          <w:rFonts w:ascii="Times New Roman" w:hAnsi="Times New Roman"/>
          <w:noProof/>
          <w:sz w:val="24"/>
          <w:szCs w:val="24"/>
        </w:rPr>
        <w:t xml:space="preserve"> S</w:t>
      </w:r>
      <w:r w:rsidR="002076B0">
        <w:rPr>
          <w:rFonts w:ascii="Times New Roman" w:hAnsi="Times New Roman"/>
          <w:noProof/>
          <w:sz w:val="24"/>
          <w:szCs w:val="24"/>
        </w:rPr>
        <w:t>.</w:t>
      </w:r>
      <w:r w:rsidR="002076B0" w:rsidRPr="00E46266">
        <w:rPr>
          <w:rFonts w:ascii="Times New Roman" w:hAnsi="Times New Roman"/>
          <w:noProof/>
          <w:sz w:val="24"/>
          <w:szCs w:val="24"/>
        </w:rPr>
        <w:t>B</w:t>
      </w:r>
      <w:r w:rsidR="002076B0">
        <w:rPr>
          <w:rFonts w:ascii="Times New Roman" w:hAnsi="Times New Roman"/>
          <w:noProof/>
          <w:sz w:val="24"/>
          <w:szCs w:val="24"/>
        </w:rPr>
        <w:t>.</w:t>
      </w:r>
      <w:r w:rsidR="002076B0" w:rsidRPr="00E46266">
        <w:rPr>
          <w:rFonts w:ascii="Times New Roman" w:hAnsi="Times New Roman"/>
          <w:noProof/>
          <w:sz w:val="24"/>
          <w:szCs w:val="24"/>
        </w:rPr>
        <w:t>, Ritchie</w:t>
      </w:r>
      <w:r w:rsidR="002076B0">
        <w:rPr>
          <w:rFonts w:ascii="Times New Roman" w:hAnsi="Times New Roman"/>
          <w:noProof/>
          <w:sz w:val="24"/>
          <w:szCs w:val="24"/>
        </w:rPr>
        <w:t>,</w:t>
      </w:r>
      <w:r w:rsidR="002076B0" w:rsidRPr="00E46266">
        <w:rPr>
          <w:rFonts w:ascii="Times New Roman" w:hAnsi="Times New Roman"/>
          <w:noProof/>
          <w:sz w:val="24"/>
          <w:szCs w:val="24"/>
        </w:rPr>
        <w:t xml:space="preserve"> J</w:t>
      </w:r>
      <w:r w:rsidR="002076B0">
        <w:rPr>
          <w:rFonts w:ascii="Times New Roman" w:hAnsi="Times New Roman"/>
          <w:noProof/>
          <w:sz w:val="24"/>
          <w:szCs w:val="24"/>
        </w:rPr>
        <w:t>.</w:t>
      </w:r>
      <w:r w:rsidR="002076B0" w:rsidRPr="00E46266">
        <w:rPr>
          <w:rFonts w:ascii="Times New Roman" w:hAnsi="Times New Roman"/>
          <w:noProof/>
          <w:sz w:val="24"/>
          <w:szCs w:val="24"/>
        </w:rPr>
        <w:t xml:space="preserve">W. Effect of placental embolization on the umbilical arterial velocity waveform in fetal sheep. </w:t>
      </w:r>
      <w:r w:rsidR="002076B0" w:rsidRPr="00DA6915">
        <w:rPr>
          <w:rFonts w:ascii="Times New Roman" w:hAnsi="Times New Roman"/>
          <w:i/>
          <w:noProof/>
          <w:sz w:val="24"/>
          <w:szCs w:val="24"/>
        </w:rPr>
        <w:t>Am J Obstet Gynecol</w:t>
      </w:r>
      <w:r w:rsidR="002076B0">
        <w:rPr>
          <w:rFonts w:ascii="Times New Roman" w:hAnsi="Times New Roman"/>
          <w:noProof/>
          <w:sz w:val="24"/>
          <w:szCs w:val="24"/>
        </w:rPr>
        <w:t xml:space="preserve"> </w:t>
      </w:r>
      <w:r w:rsidR="002076B0" w:rsidRPr="00DA6915">
        <w:rPr>
          <w:rFonts w:ascii="Times New Roman" w:hAnsi="Times New Roman"/>
          <w:b/>
          <w:noProof/>
          <w:sz w:val="24"/>
          <w:szCs w:val="24"/>
        </w:rPr>
        <w:t>161</w:t>
      </w:r>
      <w:r w:rsidR="002076B0">
        <w:rPr>
          <w:rFonts w:ascii="Times New Roman" w:hAnsi="Times New Roman"/>
          <w:noProof/>
          <w:sz w:val="24"/>
          <w:szCs w:val="24"/>
        </w:rPr>
        <w:t xml:space="preserve">(4), </w:t>
      </w:r>
      <w:r w:rsidR="002076B0" w:rsidRPr="00E46266">
        <w:rPr>
          <w:rFonts w:ascii="Times New Roman" w:hAnsi="Times New Roman"/>
          <w:noProof/>
          <w:sz w:val="24"/>
          <w:szCs w:val="24"/>
        </w:rPr>
        <w:t>055-60</w:t>
      </w:r>
      <w:r w:rsidR="002076B0">
        <w:rPr>
          <w:rFonts w:ascii="Times New Roman" w:hAnsi="Times New Roman"/>
          <w:noProof/>
          <w:sz w:val="24"/>
          <w:szCs w:val="24"/>
        </w:rPr>
        <w:t xml:space="preserve"> (1989)</w:t>
      </w:r>
      <w:r w:rsidR="002076B0"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3</w:t>
      </w:r>
      <w:ins w:id="282" w:author="Ryan Hodges" w:date="2012-11-12T16:48:00Z">
        <w:r w:rsidR="00301738">
          <w:rPr>
            <w:rFonts w:ascii="Times New Roman" w:hAnsi="Times New Roman"/>
            <w:noProof/>
            <w:sz w:val="24"/>
            <w:szCs w:val="24"/>
          </w:rPr>
          <w:t>1</w:t>
        </w:r>
      </w:ins>
      <w:del w:id="283" w:author="Ryan Hodges" w:date="2012-11-12T16:48:00Z">
        <w:r w:rsidRPr="00E46266" w:rsidDel="00301738">
          <w:rPr>
            <w:rFonts w:ascii="Times New Roman" w:hAnsi="Times New Roman"/>
            <w:noProof/>
            <w:sz w:val="24"/>
            <w:szCs w:val="24"/>
          </w:rPr>
          <w:delText>0</w:delText>
        </w:r>
      </w:del>
      <w:r w:rsidRPr="00E46266">
        <w:rPr>
          <w:rFonts w:ascii="Times New Roman" w:hAnsi="Times New Roman"/>
          <w:noProof/>
          <w:sz w:val="24"/>
          <w:szCs w:val="24"/>
        </w:rPr>
        <w:t>.</w:t>
      </w:r>
      <w:r w:rsidRPr="00E46266">
        <w:rPr>
          <w:rFonts w:ascii="Times New Roman" w:hAnsi="Times New Roman"/>
          <w:noProof/>
          <w:sz w:val="24"/>
          <w:szCs w:val="24"/>
        </w:rPr>
        <w:tab/>
        <w:t>Kingdom</w:t>
      </w:r>
      <w:r>
        <w:rPr>
          <w:rFonts w:ascii="Times New Roman" w:hAnsi="Times New Roman"/>
          <w:noProof/>
          <w:sz w:val="24"/>
          <w:szCs w:val="24"/>
        </w:rPr>
        <w:t>,</w:t>
      </w:r>
      <w:r w:rsidRPr="00E46266">
        <w:rPr>
          <w:rFonts w:ascii="Times New Roman" w:hAnsi="Times New Roman"/>
          <w:noProof/>
          <w:sz w:val="24"/>
          <w:szCs w:val="24"/>
        </w:rPr>
        <w:t xml:space="preserve"> J</w:t>
      </w:r>
      <w:r>
        <w:rPr>
          <w:rFonts w:ascii="Times New Roman" w:hAnsi="Times New Roman"/>
          <w:noProof/>
          <w:sz w:val="24"/>
          <w:szCs w:val="24"/>
        </w:rPr>
        <w:t>.</w:t>
      </w:r>
      <w:r w:rsidRPr="00E46266">
        <w:rPr>
          <w:rFonts w:ascii="Times New Roman" w:hAnsi="Times New Roman"/>
          <w:noProof/>
          <w:sz w:val="24"/>
          <w:szCs w:val="24"/>
        </w:rPr>
        <w:t>C</w:t>
      </w:r>
      <w:r>
        <w:rPr>
          <w:rFonts w:ascii="Times New Roman" w:hAnsi="Times New Roman"/>
          <w:noProof/>
          <w:sz w:val="24"/>
          <w:szCs w:val="24"/>
        </w:rPr>
        <w:t>.</w:t>
      </w:r>
      <w:r w:rsidRPr="00E46266">
        <w:rPr>
          <w:rFonts w:ascii="Times New Roman" w:hAnsi="Times New Roman"/>
          <w:noProof/>
          <w:sz w:val="24"/>
          <w:szCs w:val="24"/>
        </w:rPr>
        <w:t>, Burrell</w:t>
      </w:r>
      <w:r>
        <w:rPr>
          <w:rFonts w:ascii="Times New Roman" w:hAnsi="Times New Roman"/>
          <w:noProof/>
          <w:sz w:val="24"/>
          <w:szCs w:val="24"/>
        </w:rPr>
        <w:t>,</w:t>
      </w:r>
      <w:r w:rsidRPr="00E46266">
        <w:rPr>
          <w:rFonts w:ascii="Times New Roman" w:hAnsi="Times New Roman"/>
          <w:noProof/>
          <w:sz w:val="24"/>
          <w:szCs w:val="24"/>
        </w:rPr>
        <w:t xml:space="preserve"> S</w:t>
      </w:r>
      <w:r>
        <w:rPr>
          <w:rFonts w:ascii="Times New Roman" w:hAnsi="Times New Roman"/>
          <w:noProof/>
          <w:sz w:val="24"/>
          <w:szCs w:val="24"/>
        </w:rPr>
        <w:t>.</w:t>
      </w:r>
      <w:r w:rsidRPr="00E46266">
        <w:rPr>
          <w:rFonts w:ascii="Times New Roman" w:hAnsi="Times New Roman"/>
          <w:noProof/>
          <w:sz w:val="24"/>
          <w:szCs w:val="24"/>
        </w:rPr>
        <w:t>J</w:t>
      </w:r>
      <w:r>
        <w:rPr>
          <w:rFonts w:ascii="Times New Roman" w:hAnsi="Times New Roman"/>
          <w:noProof/>
          <w:sz w:val="24"/>
          <w:szCs w:val="24"/>
        </w:rPr>
        <w:t>.</w:t>
      </w:r>
      <w:r w:rsidRPr="00E46266">
        <w:rPr>
          <w:rFonts w:ascii="Times New Roman" w:hAnsi="Times New Roman"/>
          <w:noProof/>
          <w:sz w:val="24"/>
          <w:szCs w:val="24"/>
        </w:rPr>
        <w:t>, Kaufmann</w:t>
      </w:r>
      <w:r>
        <w:rPr>
          <w:rFonts w:ascii="Times New Roman" w:hAnsi="Times New Roman"/>
          <w:noProof/>
          <w:sz w:val="24"/>
          <w:szCs w:val="24"/>
        </w:rPr>
        <w:t>,</w:t>
      </w:r>
      <w:r w:rsidRPr="00E46266">
        <w:rPr>
          <w:rFonts w:ascii="Times New Roman" w:hAnsi="Times New Roman"/>
          <w:noProof/>
          <w:sz w:val="24"/>
          <w:szCs w:val="24"/>
        </w:rPr>
        <w:t xml:space="preserve"> P. Pathology and clinical implications of abnormal umbilical artery Doppler waveforms. </w:t>
      </w:r>
      <w:r w:rsidRPr="00DA6915">
        <w:rPr>
          <w:rFonts w:ascii="Times New Roman" w:hAnsi="Times New Roman"/>
          <w:i/>
          <w:noProof/>
          <w:sz w:val="24"/>
          <w:szCs w:val="24"/>
        </w:rPr>
        <w:t>Ultrasound Obstet Gynecol</w:t>
      </w:r>
      <w:r>
        <w:rPr>
          <w:rFonts w:ascii="Times New Roman" w:hAnsi="Times New Roman"/>
          <w:noProof/>
          <w:sz w:val="24"/>
          <w:szCs w:val="24"/>
        </w:rPr>
        <w:t xml:space="preserve"> 1997 </w:t>
      </w:r>
      <w:r w:rsidRPr="00DA6915">
        <w:rPr>
          <w:rFonts w:ascii="Times New Roman" w:hAnsi="Times New Roman"/>
          <w:b/>
          <w:noProof/>
          <w:sz w:val="24"/>
          <w:szCs w:val="24"/>
        </w:rPr>
        <w:t>9</w:t>
      </w:r>
      <w:r>
        <w:rPr>
          <w:rFonts w:ascii="Times New Roman" w:hAnsi="Times New Roman"/>
          <w:noProof/>
          <w:sz w:val="24"/>
          <w:szCs w:val="24"/>
        </w:rPr>
        <w:t xml:space="preserve">(4), </w:t>
      </w:r>
      <w:r w:rsidRPr="00E46266">
        <w:rPr>
          <w:rFonts w:ascii="Times New Roman" w:hAnsi="Times New Roman"/>
          <w:noProof/>
          <w:sz w:val="24"/>
          <w:szCs w:val="24"/>
        </w:rPr>
        <w:t>271-86</w:t>
      </w:r>
      <w:r>
        <w:rPr>
          <w:rFonts w:ascii="Times New Roman" w:hAnsi="Times New Roman"/>
          <w:noProof/>
          <w:sz w:val="24"/>
          <w:szCs w:val="24"/>
        </w:rPr>
        <w:t xml:space="preserve"> (1997)</w:t>
      </w:r>
      <w:r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3</w:t>
      </w:r>
      <w:ins w:id="284" w:author="Ryan Hodges" w:date="2012-11-12T16:48:00Z">
        <w:r w:rsidR="00301738">
          <w:rPr>
            <w:rFonts w:ascii="Times New Roman" w:hAnsi="Times New Roman"/>
            <w:noProof/>
            <w:sz w:val="24"/>
            <w:szCs w:val="24"/>
          </w:rPr>
          <w:t>2</w:t>
        </w:r>
      </w:ins>
      <w:del w:id="285" w:author="Ryan Hodges" w:date="2012-11-12T16:48:00Z">
        <w:r w:rsidRPr="00E46266" w:rsidDel="00301738">
          <w:rPr>
            <w:rFonts w:ascii="Times New Roman" w:hAnsi="Times New Roman"/>
            <w:noProof/>
            <w:sz w:val="24"/>
            <w:szCs w:val="24"/>
          </w:rPr>
          <w:delText>1</w:delText>
        </w:r>
      </w:del>
      <w:r w:rsidRPr="00E46266">
        <w:rPr>
          <w:rFonts w:ascii="Times New Roman" w:hAnsi="Times New Roman"/>
          <w:noProof/>
          <w:sz w:val="24"/>
          <w:szCs w:val="24"/>
        </w:rPr>
        <w:t>.</w:t>
      </w:r>
      <w:r w:rsidRPr="00E46266">
        <w:rPr>
          <w:rFonts w:ascii="Times New Roman" w:hAnsi="Times New Roman"/>
          <w:noProof/>
          <w:sz w:val="24"/>
          <w:szCs w:val="24"/>
        </w:rPr>
        <w:tab/>
        <w:t>Van Mieghem</w:t>
      </w:r>
      <w:r>
        <w:rPr>
          <w:rFonts w:ascii="Times New Roman" w:hAnsi="Times New Roman"/>
          <w:noProof/>
          <w:sz w:val="24"/>
          <w:szCs w:val="24"/>
        </w:rPr>
        <w:t>,</w:t>
      </w:r>
      <w:r w:rsidRPr="00E46266">
        <w:rPr>
          <w:rFonts w:ascii="Times New Roman" w:hAnsi="Times New Roman"/>
          <w:noProof/>
          <w:sz w:val="24"/>
          <w:szCs w:val="24"/>
        </w:rPr>
        <w:t xml:space="preserve"> T</w:t>
      </w:r>
      <w:r>
        <w:rPr>
          <w:rFonts w:ascii="Times New Roman" w:hAnsi="Times New Roman"/>
          <w:noProof/>
          <w:sz w:val="24"/>
          <w:szCs w:val="24"/>
        </w:rPr>
        <w:t>.</w:t>
      </w:r>
      <w:r w:rsidRPr="00E46266">
        <w:rPr>
          <w:rFonts w:ascii="Times New Roman" w:hAnsi="Times New Roman"/>
          <w:noProof/>
          <w:sz w:val="24"/>
          <w:szCs w:val="24"/>
        </w:rPr>
        <w:t>, DeKoninck</w:t>
      </w:r>
      <w:r>
        <w:rPr>
          <w:rFonts w:ascii="Times New Roman" w:hAnsi="Times New Roman"/>
          <w:noProof/>
          <w:sz w:val="24"/>
          <w:szCs w:val="24"/>
        </w:rPr>
        <w:t>,</w:t>
      </w:r>
      <w:r w:rsidRPr="00E46266">
        <w:rPr>
          <w:rFonts w:ascii="Times New Roman" w:hAnsi="Times New Roman"/>
          <w:noProof/>
          <w:sz w:val="24"/>
          <w:szCs w:val="24"/>
        </w:rPr>
        <w:t xml:space="preserve"> P</w:t>
      </w:r>
      <w:r>
        <w:rPr>
          <w:rFonts w:ascii="Times New Roman" w:hAnsi="Times New Roman"/>
          <w:noProof/>
          <w:sz w:val="24"/>
          <w:szCs w:val="24"/>
        </w:rPr>
        <w:t>.</w:t>
      </w:r>
      <w:r w:rsidRPr="00E46266">
        <w:rPr>
          <w:rFonts w:ascii="Times New Roman" w:hAnsi="Times New Roman"/>
          <w:noProof/>
          <w:sz w:val="24"/>
          <w:szCs w:val="24"/>
        </w:rPr>
        <w:t>, Steenhaut</w:t>
      </w:r>
      <w:r>
        <w:rPr>
          <w:rFonts w:ascii="Times New Roman" w:hAnsi="Times New Roman"/>
          <w:noProof/>
          <w:sz w:val="24"/>
          <w:szCs w:val="24"/>
        </w:rPr>
        <w:t>,</w:t>
      </w:r>
      <w:r w:rsidRPr="00E46266">
        <w:rPr>
          <w:rFonts w:ascii="Times New Roman" w:hAnsi="Times New Roman"/>
          <w:noProof/>
          <w:sz w:val="24"/>
          <w:szCs w:val="24"/>
        </w:rPr>
        <w:t xml:space="preserve"> P</w:t>
      </w:r>
      <w:r>
        <w:rPr>
          <w:rFonts w:ascii="Times New Roman" w:hAnsi="Times New Roman"/>
          <w:noProof/>
          <w:sz w:val="24"/>
          <w:szCs w:val="24"/>
        </w:rPr>
        <w:t>.</w:t>
      </w:r>
      <w:r w:rsidRPr="00E46266">
        <w:rPr>
          <w:rFonts w:ascii="Times New Roman" w:hAnsi="Times New Roman"/>
          <w:noProof/>
          <w:sz w:val="24"/>
          <w:szCs w:val="24"/>
        </w:rPr>
        <w:t>, Deprest</w:t>
      </w:r>
      <w:r>
        <w:rPr>
          <w:rFonts w:ascii="Times New Roman" w:hAnsi="Times New Roman"/>
          <w:noProof/>
          <w:sz w:val="24"/>
          <w:szCs w:val="24"/>
        </w:rPr>
        <w:t>,</w:t>
      </w:r>
      <w:r w:rsidRPr="00E46266">
        <w:rPr>
          <w:rFonts w:ascii="Times New Roman" w:hAnsi="Times New Roman"/>
          <w:noProof/>
          <w:sz w:val="24"/>
          <w:szCs w:val="24"/>
        </w:rPr>
        <w:t xml:space="preserve"> J. Methods for prenatal assessment of fetal cardiac function. </w:t>
      </w:r>
      <w:r w:rsidRPr="00DA6915">
        <w:rPr>
          <w:rFonts w:ascii="Times New Roman" w:hAnsi="Times New Roman"/>
          <w:i/>
          <w:noProof/>
          <w:sz w:val="24"/>
          <w:szCs w:val="24"/>
        </w:rPr>
        <w:t>Prenat Diagn</w:t>
      </w:r>
      <w:r w:rsidRPr="00E46266">
        <w:rPr>
          <w:rFonts w:ascii="Times New Roman" w:hAnsi="Times New Roman"/>
          <w:noProof/>
          <w:sz w:val="24"/>
          <w:szCs w:val="24"/>
        </w:rPr>
        <w:t xml:space="preserve"> </w:t>
      </w:r>
      <w:r w:rsidRPr="00DA6915">
        <w:rPr>
          <w:rFonts w:ascii="Times New Roman" w:hAnsi="Times New Roman"/>
          <w:b/>
          <w:noProof/>
          <w:sz w:val="24"/>
          <w:szCs w:val="24"/>
        </w:rPr>
        <w:t>29</w:t>
      </w:r>
      <w:r>
        <w:rPr>
          <w:rFonts w:ascii="Times New Roman" w:hAnsi="Times New Roman"/>
          <w:noProof/>
          <w:sz w:val="24"/>
          <w:szCs w:val="24"/>
        </w:rPr>
        <w:t xml:space="preserve">(13), </w:t>
      </w:r>
      <w:r w:rsidRPr="00E46266">
        <w:rPr>
          <w:rFonts w:ascii="Times New Roman" w:hAnsi="Times New Roman"/>
          <w:noProof/>
          <w:sz w:val="24"/>
          <w:szCs w:val="24"/>
        </w:rPr>
        <w:t>1193-203</w:t>
      </w:r>
      <w:r>
        <w:rPr>
          <w:rFonts w:ascii="Times New Roman" w:hAnsi="Times New Roman"/>
          <w:noProof/>
          <w:sz w:val="24"/>
          <w:szCs w:val="24"/>
        </w:rPr>
        <w:t xml:space="preserve"> (2009)</w:t>
      </w:r>
      <w:r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3</w:t>
      </w:r>
      <w:ins w:id="286" w:author="Ryan Hodges" w:date="2012-11-12T16:48:00Z">
        <w:r w:rsidR="00301738">
          <w:rPr>
            <w:rFonts w:ascii="Times New Roman" w:hAnsi="Times New Roman"/>
            <w:noProof/>
            <w:sz w:val="24"/>
            <w:szCs w:val="24"/>
          </w:rPr>
          <w:t>3</w:t>
        </w:r>
      </w:ins>
      <w:del w:id="287" w:author="Ryan Hodges" w:date="2012-11-12T16:48:00Z">
        <w:r w:rsidRPr="00E46266" w:rsidDel="00301738">
          <w:rPr>
            <w:rFonts w:ascii="Times New Roman" w:hAnsi="Times New Roman"/>
            <w:noProof/>
            <w:sz w:val="24"/>
            <w:szCs w:val="24"/>
          </w:rPr>
          <w:delText>2</w:delText>
        </w:r>
      </w:del>
      <w:r w:rsidRPr="00E46266">
        <w:rPr>
          <w:rFonts w:ascii="Times New Roman" w:hAnsi="Times New Roman"/>
          <w:noProof/>
          <w:sz w:val="24"/>
          <w:szCs w:val="24"/>
        </w:rPr>
        <w:t>.</w:t>
      </w:r>
      <w:r w:rsidRPr="00E46266">
        <w:rPr>
          <w:rFonts w:ascii="Times New Roman" w:hAnsi="Times New Roman"/>
          <w:noProof/>
          <w:sz w:val="24"/>
          <w:szCs w:val="24"/>
        </w:rPr>
        <w:tab/>
        <w:t>Van Mieghem</w:t>
      </w:r>
      <w:r>
        <w:rPr>
          <w:rFonts w:ascii="Times New Roman" w:hAnsi="Times New Roman"/>
          <w:noProof/>
          <w:sz w:val="24"/>
          <w:szCs w:val="24"/>
        </w:rPr>
        <w:t>,</w:t>
      </w:r>
      <w:r w:rsidRPr="00E46266">
        <w:rPr>
          <w:rFonts w:ascii="Times New Roman" w:hAnsi="Times New Roman"/>
          <w:noProof/>
          <w:sz w:val="24"/>
          <w:szCs w:val="24"/>
        </w:rPr>
        <w:t xml:space="preserve"> T</w:t>
      </w:r>
      <w:r>
        <w:rPr>
          <w:rFonts w:ascii="Times New Roman" w:hAnsi="Times New Roman"/>
          <w:noProof/>
          <w:sz w:val="24"/>
          <w:szCs w:val="24"/>
        </w:rPr>
        <w:t>.</w:t>
      </w:r>
      <w:r w:rsidRPr="00E46266">
        <w:rPr>
          <w:rFonts w:ascii="Times New Roman" w:hAnsi="Times New Roman"/>
          <w:noProof/>
          <w:sz w:val="24"/>
          <w:szCs w:val="24"/>
        </w:rPr>
        <w:t>, Giusca</w:t>
      </w:r>
      <w:r>
        <w:rPr>
          <w:rFonts w:ascii="Times New Roman" w:hAnsi="Times New Roman"/>
          <w:noProof/>
          <w:sz w:val="24"/>
          <w:szCs w:val="24"/>
        </w:rPr>
        <w:t>,</w:t>
      </w:r>
      <w:r w:rsidRPr="00E46266">
        <w:rPr>
          <w:rFonts w:ascii="Times New Roman" w:hAnsi="Times New Roman"/>
          <w:noProof/>
          <w:sz w:val="24"/>
          <w:szCs w:val="24"/>
        </w:rPr>
        <w:t xml:space="preserve"> S</w:t>
      </w:r>
      <w:r>
        <w:rPr>
          <w:rFonts w:ascii="Times New Roman" w:hAnsi="Times New Roman"/>
          <w:noProof/>
          <w:sz w:val="24"/>
          <w:szCs w:val="24"/>
        </w:rPr>
        <w:t xml:space="preserve">. </w:t>
      </w:r>
      <w:r>
        <w:rPr>
          <w:rFonts w:ascii="Times New Roman" w:hAnsi="Times New Roman"/>
          <w:i/>
          <w:noProof/>
          <w:sz w:val="24"/>
          <w:szCs w:val="24"/>
        </w:rPr>
        <w:t>et al.</w:t>
      </w:r>
      <w:r w:rsidRPr="00E46266">
        <w:rPr>
          <w:rFonts w:ascii="Times New Roman" w:hAnsi="Times New Roman"/>
          <w:noProof/>
          <w:sz w:val="24"/>
          <w:szCs w:val="24"/>
        </w:rPr>
        <w:t xml:space="preserve"> Prospective assessment of fetal cardiac function with speckle tracking in healthy fetuses and recipient fetuses of twin-to-twin transfusion syndrome. </w:t>
      </w:r>
      <w:r w:rsidRPr="00DA6915">
        <w:rPr>
          <w:rFonts w:ascii="Times New Roman" w:hAnsi="Times New Roman"/>
          <w:i/>
          <w:noProof/>
          <w:sz w:val="24"/>
          <w:szCs w:val="24"/>
        </w:rPr>
        <w:t>J Am Soc Echocardiogr</w:t>
      </w:r>
      <w:r>
        <w:rPr>
          <w:rFonts w:ascii="Times New Roman" w:hAnsi="Times New Roman"/>
          <w:noProof/>
          <w:sz w:val="24"/>
          <w:szCs w:val="24"/>
        </w:rPr>
        <w:t xml:space="preserve">  </w:t>
      </w:r>
      <w:r w:rsidRPr="00DA6915">
        <w:rPr>
          <w:rFonts w:ascii="Times New Roman" w:hAnsi="Times New Roman"/>
          <w:b/>
          <w:noProof/>
          <w:sz w:val="24"/>
          <w:szCs w:val="24"/>
        </w:rPr>
        <w:t>23</w:t>
      </w:r>
      <w:r>
        <w:rPr>
          <w:rFonts w:ascii="Times New Roman" w:hAnsi="Times New Roman"/>
          <w:noProof/>
          <w:sz w:val="24"/>
          <w:szCs w:val="24"/>
        </w:rPr>
        <w:t xml:space="preserve">(3), </w:t>
      </w:r>
      <w:r w:rsidRPr="00E46266">
        <w:rPr>
          <w:rFonts w:ascii="Times New Roman" w:hAnsi="Times New Roman"/>
          <w:noProof/>
          <w:sz w:val="24"/>
          <w:szCs w:val="24"/>
        </w:rPr>
        <w:t>301-8</w:t>
      </w:r>
      <w:r>
        <w:rPr>
          <w:rFonts w:ascii="Times New Roman" w:hAnsi="Times New Roman"/>
          <w:noProof/>
          <w:sz w:val="24"/>
          <w:szCs w:val="24"/>
        </w:rPr>
        <w:t xml:space="preserve"> (2010)</w:t>
      </w:r>
      <w:r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3</w:t>
      </w:r>
      <w:ins w:id="288" w:author="Ryan Hodges" w:date="2012-11-12T16:48:00Z">
        <w:r w:rsidR="00301738">
          <w:rPr>
            <w:rFonts w:ascii="Times New Roman" w:hAnsi="Times New Roman"/>
            <w:noProof/>
            <w:sz w:val="24"/>
            <w:szCs w:val="24"/>
          </w:rPr>
          <w:t>4</w:t>
        </w:r>
      </w:ins>
      <w:del w:id="289" w:author="Ryan Hodges" w:date="2012-11-12T16:48:00Z">
        <w:r w:rsidRPr="00E46266" w:rsidDel="00301738">
          <w:rPr>
            <w:rFonts w:ascii="Times New Roman" w:hAnsi="Times New Roman"/>
            <w:noProof/>
            <w:sz w:val="24"/>
            <w:szCs w:val="24"/>
          </w:rPr>
          <w:delText>3</w:delText>
        </w:r>
      </w:del>
      <w:r w:rsidRPr="00E46266">
        <w:rPr>
          <w:rFonts w:ascii="Times New Roman" w:hAnsi="Times New Roman"/>
          <w:noProof/>
          <w:sz w:val="24"/>
          <w:szCs w:val="24"/>
        </w:rPr>
        <w:t>.</w:t>
      </w:r>
      <w:r w:rsidRPr="00E46266">
        <w:rPr>
          <w:rFonts w:ascii="Times New Roman" w:hAnsi="Times New Roman"/>
          <w:noProof/>
          <w:sz w:val="24"/>
          <w:szCs w:val="24"/>
        </w:rPr>
        <w:tab/>
        <w:t>Cruz-Martinez</w:t>
      </w:r>
      <w:r>
        <w:rPr>
          <w:rFonts w:ascii="Times New Roman" w:hAnsi="Times New Roman"/>
          <w:noProof/>
          <w:sz w:val="24"/>
          <w:szCs w:val="24"/>
        </w:rPr>
        <w:t>,</w:t>
      </w:r>
      <w:r w:rsidRPr="00E46266">
        <w:rPr>
          <w:rFonts w:ascii="Times New Roman" w:hAnsi="Times New Roman"/>
          <w:noProof/>
          <w:sz w:val="24"/>
          <w:szCs w:val="24"/>
        </w:rPr>
        <w:t xml:space="preserve"> R</w:t>
      </w:r>
      <w:r>
        <w:rPr>
          <w:rFonts w:ascii="Times New Roman" w:hAnsi="Times New Roman"/>
          <w:noProof/>
          <w:sz w:val="24"/>
          <w:szCs w:val="24"/>
        </w:rPr>
        <w:t>.</w:t>
      </w:r>
      <w:r w:rsidRPr="00E46266">
        <w:rPr>
          <w:rFonts w:ascii="Times New Roman" w:hAnsi="Times New Roman"/>
          <w:noProof/>
          <w:sz w:val="24"/>
          <w:szCs w:val="24"/>
        </w:rPr>
        <w:t>, Figueras</w:t>
      </w:r>
      <w:r>
        <w:rPr>
          <w:rFonts w:ascii="Times New Roman" w:hAnsi="Times New Roman"/>
          <w:noProof/>
          <w:sz w:val="24"/>
          <w:szCs w:val="24"/>
        </w:rPr>
        <w:t>,</w:t>
      </w:r>
      <w:r w:rsidRPr="00E46266">
        <w:rPr>
          <w:rFonts w:ascii="Times New Roman" w:hAnsi="Times New Roman"/>
          <w:noProof/>
          <w:sz w:val="24"/>
          <w:szCs w:val="24"/>
        </w:rPr>
        <w:t xml:space="preserve"> F</w:t>
      </w:r>
      <w:r>
        <w:rPr>
          <w:rFonts w:ascii="Times New Roman" w:hAnsi="Times New Roman"/>
          <w:noProof/>
          <w:sz w:val="24"/>
          <w:szCs w:val="24"/>
        </w:rPr>
        <w:t>.</w:t>
      </w:r>
      <w:r w:rsidRPr="00E46266">
        <w:rPr>
          <w:rFonts w:ascii="Times New Roman" w:hAnsi="Times New Roman"/>
          <w:noProof/>
          <w:sz w:val="24"/>
          <w:szCs w:val="24"/>
        </w:rPr>
        <w:t>, Hernandez-Andrade</w:t>
      </w:r>
      <w:r>
        <w:rPr>
          <w:rFonts w:ascii="Times New Roman" w:hAnsi="Times New Roman"/>
          <w:noProof/>
          <w:sz w:val="24"/>
          <w:szCs w:val="24"/>
        </w:rPr>
        <w:t>,</w:t>
      </w:r>
      <w:r w:rsidRPr="00E46266">
        <w:rPr>
          <w:rFonts w:ascii="Times New Roman" w:hAnsi="Times New Roman"/>
          <w:noProof/>
          <w:sz w:val="24"/>
          <w:szCs w:val="24"/>
        </w:rPr>
        <w:t xml:space="preserve"> E</w:t>
      </w:r>
      <w:r>
        <w:rPr>
          <w:rFonts w:ascii="Times New Roman" w:hAnsi="Times New Roman"/>
          <w:noProof/>
          <w:sz w:val="24"/>
          <w:szCs w:val="24"/>
        </w:rPr>
        <w:t>.</w:t>
      </w:r>
      <w:r w:rsidRPr="00E46266">
        <w:rPr>
          <w:rFonts w:ascii="Times New Roman" w:hAnsi="Times New Roman"/>
          <w:noProof/>
          <w:sz w:val="24"/>
          <w:szCs w:val="24"/>
        </w:rPr>
        <w:t>, Oros</w:t>
      </w:r>
      <w:r>
        <w:rPr>
          <w:rFonts w:ascii="Times New Roman" w:hAnsi="Times New Roman"/>
          <w:noProof/>
          <w:sz w:val="24"/>
          <w:szCs w:val="24"/>
        </w:rPr>
        <w:t>,</w:t>
      </w:r>
      <w:r w:rsidRPr="00E46266">
        <w:rPr>
          <w:rFonts w:ascii="Times New Roman" w:hAnsi="Times New Roman"/>
          <w:noProof/>
          <w:sz w:val="24"/>
          <w:szCs w:val="24"/>
        </w:rPr>
        <w:t xml:space="preserve"> D</w:t>
      </w:r>
      <w:r>
        <w:rPr>
          <w:rFonts w:ascii="Times New Roman" w:hAnsi="Times New Roman"/>
          <w:noProof/>
          <w:sz w:val="24"/>
          <w:szCs w:val="24"/>
        </w:rPr>
        <w:t>.</w:t>
      </w:r>
      <w:r w:rsidRPr="00E46266">
        <w:rPr>
          <w:rFonts w:ascii="Times New Roman" w:hAnsi="Times New Roman"/>
          <w:noProof/>
          <w:sz w:val="24"/>
          <w:szCs w:val="24"/>
        </w:rPr>
        <w:t>, Gratacos</w:t>
      </w:r>
      <w:r>
        <w:rPr>
          <w:rFonts w:ascii="Times New Roman" w:hAnsi="Times New Roman"/>
          <w:noProof/>
          <w:sz w:val="24"/>
          <w:szCs w:val="24"/>
        </w:rPr>
        <w:t>,</w:t>
      </w:r>
      <w:r w:rsidRPr="00E46266">
        <w:rPr>
          <w:rFonts w:ascii="Times New Roman" w:hAnsi="Times New Roman"/>
          <w:noProof/>
          <w:sz w:val="24"/>
          <w:szCs w:val="24"/>
        </w:rPr>
        <w:t xml:space="preserve"> E. Changes in myocardial performance index and aortic isthmus and ductus venosus Doppler in term, small-for-gestational age fetuses with normal umbilical artery pulsatility index. </w:t>
      </w:r>
      <w:r w:rsidRPr="00DA6915">
        <w:rPr>
          <w:rFonts w:ascii="Times New Roman" w:hAnsi="Times New Roman"/>
          <w:i/>
          <w:noProof/>
          <w:sz w:val="24"/>
          <w:szCs w:val="24"/>
        </w:rPr>
        <w:t>Ultrasound Obstet Gynecol</w:t>
      </w:r>
      <w:r>
        <w:rPr>
          <w:rFonts w:ascii="Times New Roman" w:hAnsi="Times New Roman"/>
          <w:noProof/>
          <w:sz w:val="24"/>
          <w:szCs w:val="24"/>
        </w:rPr>
        <w:t xml:space="preserve">  </w:t>
      </w:r>
      <w:r w:rsidRPr="00DA6915">
        <w:rPr>
          <w:rFonts w:ascii="Times New Roman" w:hAnsi="Times New Roman"/>
          <w:b/>
          <w:noProof/>
          <w:sz w:val="24"/>
          <w:szCs w:val="24"/>
        </w:rPr>
        <w:t>38</w:t>
      </w:r>
      <w:r>
        <w:rPr>
          <w:rFonts w:ascii="Times New Roman" w:hAnsi="Times New Roman"/>
          <w:noProof/>
          <w:sz w:val="24"/>
          <w:szCs w:val="24"/>
        </w:rPr>
        <w:t xml:space="preserve">(4), </w:t>
      </w:r>
      <w:r w:rsidRPr="00E46266">
        <w:rPr>
          <w:rFonts w:ascii="Times New Roman" w:hAnsi="Times New Roman"/>
          <w:noProof/>
          <w:sz w:val="24"/>
          <w:szCs w:val="24"/>
        </w:rPr>
        <w:t>400-5</w:t>
      </w:r>
      <w:r>
        <w:rPr>
          <w:rFonts w:ascii="Times New Roman" w:hAnsi="Times New Roman"/>
          <w:noProof/>
          <w:sz w:val="24"/>
          <w:szCs w:val="24"/>
        </w:rPr>
        <w:t xml:space="preserve"> (2011)</w:t>
      </w:r>
      <w:r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3</w:t>
      </w:r>
      <w:ins w:id="290" w:author="Ryan Hodges" w:date="2012-11-12T16:48:00Z">
        <w:r w:rsidR="00301738">
          <w:rPr>
            <w:rFonts w:ascii="Times New Roman" w:hAnsi="Times New Roman"/>
            <w:noProof/>
            <w:sz w:val="24"/>
            <w:szCs w:val="24"/>
          </w:rPr>
          <w:t>5</w:t>
        </w:r>
      </w:ins>
      <w:del w:id="291" w:author="Ryan Hodges" w:date="2012-11-12T16:48:00Z">
        <w:r w:rsidRPr="00E46266" w:rsidDel="00301738">
          <w:rPr>
            <w:rFonts w:ascii="Times New Roman" w:hAnsi="Times New Roman"/>
            <w:noProof/>
            <w:sz w:val="24"/>
            <w:szCs w:val="24"/>
          </w:rPr>
          <w:delText>4</w:delText>
        </w:r>
      </w:del>
      <w:r w:rsidRPr="00E46266">
        <w:rPr>
          <w:rFonts w:ascii="Times New Roman" w:hAnsi="Times New Roman"/>
          <w:noProof/>
          <w:sz w:val="24"/>
          <w:szCs w:val="24"/>
        </w:rPr>
        <w:t>.</w:t>
      </w:r>
      <w:r w:rsidRPr="00E46266">
        <w:rPr>
          <w:rFonts w:ascii="Times New Roman" w:hAnsi="Times New Roman"/>
          <w:noProof/>
          <w:sz w:val="24"/>
          <w:szCs w:val="24"/>
        </w:rPr>
        <w:tab/>
        <w:t>Comas</w:t>
      </w:r>
      <w:r>
        <w:rPr>
          <w:rFonts w:ascii="Times New Roman" w:hAnsi="Times New Roman"/>
          <w:noProof/>
          <w:sz w:val="24"/>
          <w:szCs w:val="24"/>
        </w:rPr>
        <w:t>,</w:t>
      </w:r>
      <w:r w:rsidRPr="00E46266">
        <w:rPr>
          <w:rFonts w:ascii="Times New Roman" w:hAnsi="Times New Roman"/>
          <w:noProof/>
          <w:sz w:val="24"/>
          <w:szCs w:val="24"/>
        </w:rPr>
        <w:t xml:space="preserve"> M</w:t>
      </w:r>
      <w:r>
        <w:rPr>
          <w:rFonts w:ascii="Times New Roman" w:hAnsi="Times New Roman"/>
          <w:noProof/>
          <w:sz w:val="24"/>
          <w:szCs w:val="24"/>
        </w:rPr>
        <w:t>.</w:t>
      </w:r>
      <w:r w:rsidRPr="00E46266">
        <w:rPr>
          <w:rFonts w:ascii="Times New Roman" w:hAnsi="Times New Roman"/>
          <w:noProof/>
          <w:sz w:val="24"/>
          <w:szCs w:val="24"/>
        </w:rPr>
        <w:t>, Crispi</w:t>
      </w:r>
      <w:r>
        <w:rPr>
          <w:rFonts w:ascii="Times New Roman" w:hAnsi="Times New Roman"/>
          <w:noProof/>
          <w:sz w:val="24"/>
          <w:szCs w:val="24"/>
        </w:rPr>
        <w:t>,</w:t>
      </w:r>
      <w:r w:rsidRPr="00E46266">
        <w:rPr>
          <w:rFonts w:ascii="Times New Roman" w:hAnsi="Times New Roman"/>
          <w:noProof/>
          <w:sz w:val="24"/>
          <w:szCs w:val="24"/>
        </w:rPr>
        <w:t xml:space="preserve"> F</w:t>
      </w:r>
      <w:r>
        <w:rPr>
          <w:rFonts w:ascii="Times New Roman" w:hAnsi="Times New Roman"/>
          <w:noProof/>
          <w:sz w:val="24"/>
          <w:szCs w:val="24"/>
        </w:rPr>
        <w:t>.</w:t>
      </w:r>
      <w:r w:rsidRPr="00E46266">
        <w:rPr>
          <w:rFonts w:ascii="Times New Roman" w:hAnsi="Times New Roman"/>
          <w:noProof/>
          <w:sz w:val="24"/>
          <w:szCs w:val="24"/>
        </w:rPr>
        <w:t>, Cruz-Martinez</w:t>
      </w:r>
      <w:r>
        <w:rPr>
          <w:rFonts w:ascii="Times New Roman" w:hAnsi="Times New Roman"/>
          <w:noProof/>
          <w:sz w:val="24"/>
          <w:szCs w:val="24"/>
        </w:rPr>
        <w:t>,</w:t>
      </w:r>
      <w:r w:rsidRPr="00E46266">
        <w:rPr>
          <w:rFonts w:ascii="Times New Roman" w:hAnsi="Times New Roman"/>
          <w:noProof/>
          <w:sz w:val="24"/>
          <w:szCs w:val="24"/>
        </w:rPr>
        <w:t xml:space="preserve"> R</w:t>
      </w:r>
      <w:r>
        <w:rPr>
          <w:rFonts w:ascii="Times New Roman" w:hAnsi="Times New Roman"/>
          <w:noProof/>
          <w:sz w:val="24"/>
          <w:szCs w:val="24"/>
        </w:rPr>
        <w:t>.</w:t>
      </w:r>
      <w:r w:rsidRPr="00E46266">
        <w:rPr>
          <w:rFonts w:ascii="Times New Roman" w:hAnsi="Times New Roman"/>
          <w:noProof/>
          <w:sz w:val="24"/>
          <w:szCs w:val="24"/>
        </w:rPr>
        <w:t>, Figueras</w:t>
      </w:r>
      <w:r>
        <w:rPr>
          <w:rFonts w:ascii="Times New Roman" w:hAnsi="Times New Roman"/>
          <w:noProof/>
          <w:sz w:val="24"/>
          <w:szCs w:val="24"/>
        </w:rPr>
        <w:t>,</w:t>
      </w:r>
      <w:r w:rsidRPr="00E46266">
        <w:rPr>
          <w:rFonts w:ascii="Times New Roman" w:hAnsi="Times New Roman"/>
          <w:noProof/>
          <w:sz w:val="24"/>
          <w:szCs w:val="24"/>
        </w:rPr>
        <w:t xml:space="preserve"> F</w:t>
      </w:r>
      <w:r>
        <w:rPr>
          <w:rFonts w:ascii="Times New Roman" w:hAnsi="Times New Roman"/>
          <w:noProof/>
          <w:sz w:val="24"/>
          <w:szCs w:val="24"/>
        </w:rPr>
        <w:t>.</w:t>
      </w:r>
      <w:r w:rsidRPr="00E46266">
        <w:rPr>
          <w:rFonts w:ascii="Times New Roman" w:hAnsi="Times New Roman"/>
          <w:noProof/>
          <w:sz w:val="24"/>
          <w:szCs w:val="24"/>
        </w:rPr>
        <w:t>, Gratacos</w:t>
      </w:r>
      <w:r>
        <w:rPr>
          <w:rFonts w:ascii="Times New Roman" w:hAnsi="Times New Roman"/>
          <w:noProof/>
          <w:sz w:val="24"/>
          <w:szCs w:val="24"/>
        </w:rPr>
        <w:t>,</w:t>
      </w:r>
      <w:r w:rsidRPr="00E46266">
        <w:rPr>
          <w:rFonts w:ascii="Times New Roman" w:hAnsi="Times New Roman"/>
          <w:noProof/>
          <w:sz w:val="24"/>
          <w:szCs w:val="24"/>
        </w:rPr>
        <w:t xml:space="preserve"> E. </w:t>
      </w:r>
      <w:r w:rsidRPr="00BD532C">
        <w:rPr>
          <w:rFonts w:ascii="Times New Roman" w:hAnsi="Times New Roman"/>
          <w:noProof/>
          <w:sz w:val="24"/>
          <w:szCs w:val="24"/>
        </w:rPr>
        <w:t>Tissue Doppler echocardiographic markers of cardiac dysfunction in small-for-gestational age fetuses</w:t>
      </w:r>
      <w:r w:rsidRPr="00E46266">
        <w:rPr>
          <w:rFonts w:ascii="Times New Roman" w:hAnsi="Times New Roman"/>
          <w:noProof/>
          <w:sz w:val="24"/>
          <w:szCs w:val="24"/>
        </w:rPr>
        <w:t xml:space="preserve">. </w:t>
      </w:r>
      <w:r w:rsidRPr="00BD532C">
        <w:rPr>
          <w:rFonts w:ascii="Times New Roman" w:hAnsi="Times New Roman"/>
          <w:i/>
          <w:noProof/>
          <w:sz w:val="24"/>
          <w:szCs w:val="24"/>
        </w:rPr>
        <w:t xml:space="preserve">Am J Obstet Gynecol </w:t>
      </w:r>
      <w:r w:rsidRPr="00BD532C">
        <w:rPr>
          <w:rFonts w:ascii="Times New Roman" w:hAnsi="Times New Roman"/>
          <w:b/>
          <w:noProof/>
          <w:sz w:val="24"/>
          <w:szCs w:val="24"/>
        </w:rPr>
        <w:t>205</w:t>
      </w:r>
      <w:r>
        <w:rPr>
          <w:rFonts w:ascii="Times New Roman" w:hAnsi="Times New Roman"/>
          <w:noProof/>
          <w:sz w:val="24"/>
          <w:szCs w:val="24"/>
        </w:rPr>
        <w:t xml:space="preserve">(1), </w:t>
      </w:r>
      <w:r w:rsidRPr="00BD532C">
        <w:rPr>
          <w:rFonts w:ascii="Times New Roman" w:hAnsi="Times New Roman"/>
          <w:noProof/>
          <w:sz w:val="24"/>
          <w:szCs w:val="24"/>
        </w:rPr>
        <w:t>57.e1-6</w:t>
      </w:r>
      <w:r>
        <w:rPr>
          <w:rFonts w:ascii="Times New Roman" w:hAnsi="Times New Roman"/>
          <w:noProof/>
          <w:sz w:val="24"/>
          <w:szCs w:val="24"/>
        </w:rPr>
        <w:t xml:space="preserve"> (2011)</w:t>
      </w:r>
      <w:r w:rsidRPr="00BD532C">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3</w:t>
      </w:r>
      <w:ins w:id="292" w:author="Ryan Hodges" w:date="2012-11-12T16:48:00Z">
        <w:r w:rsidR="00301738">
          <w:rPr>
            <w:rFonts w:ascii="Times New Roman" w:hAnsi="Times New Roman"/>
            <w:noProof/>
            <w:sz w:val="24"/>
            <w:szCs w:val="24"/>
          </w:rPr>
          <w:t>6</w:t>
        </w:r>
      </w:ins>
      <w:del w:id="293" w:author="Ryan Hodges" w:date="2012-11-12T16:48:00Z">
        <w:r w:rsidRPr="00E46266" w:rsidDel="00301738">
          <w:rPr>
            <w:rFonts w:ascii="Times New Roman" w:hAnsi="Times New Roman"/>
            <w:noProof/>
            <w:sz w:val="24"/>
            <w:szCs w:val="24"/>
          </w:rPr>
          <w:delText>5</w:delText>
        </w:r>
      </w:del>
      <w:r w:rsidRPr="00E46266">
        <w:rPr>
          <w:rFonts w:ascii="Times New Roman" w:hAnsi="Times New Roman"/>
          <w:noProof/>
          <w:sz w:val="24"/>
          <w:szCs w:val="24"/>
        </w:rPr>
        <w:t>.</w:t>
      </w:r>
      <w:r w:rsidRPr="00E46266">
        <w:rPr>
          <w:rFonts w:ascii="Times New Roman" w:hAnsi="Times New Roman"/>
          <w:noProof/>
          <w:sz w:val="24"/>
          <w:szCs w:val="24"/>
        </w:rPr>
        <w:tab/>
        <w:t>Baschat</w:t>
      </w:r>
      <w:r>
        <w:rPr>
          <w:rFonts w:ascii="Times New Roman" w:hAnsi="Times New Roman"/>
          <w:noProof/>
          <w:sz w:val="24"/>
          <w:szCs w:val="24"/>
        </w:rPr>
        <w:t>,</w:t>
      </w:r>
      <w:r w:rsidRPr="00E46266">
        <w:rPr>
          <w:rFonts w:ascii="Times New Roman" w:hAnsi="Times New Roman"/>
          <w:noProof/>
          <w:sz w:val="24"/>
          <w:szCs w:val="24"/>
        </w:rPr>
        <w:t xml:space="preserve"> A</w:t>
      </w:r>
      <w:r>
        <w:rPr>
          <w:rFonts w:ascii="Times New Roman" w:hAnsi="Times New Roman"/>
          <w:noProof/>
          <w:sz w:val="24"/>
          <w:szCs w:val="24"/>
        </w:rPr>
        <w:t>.</w:t>
      </w:r>
      <w:r w:rsidRPr="00E46266">
        <w:rPr>
          <w:rFonts w:ascii="Times New Roman" w:hAnsi="Times New Roman"/>
          <w:noProof/>
          <w:sz w:val="24"/>
          <w:szCs w:val="24"/>
        </w:rPr>
        <w:t xml:space="preserve">A. Venous Doppler evaluation of the growth-restricted fetus. </w:t>
      </w:r>
      <w:r w:rsidRPr="00BD532C">
        <w:rPr>
          <w:rFonts w:ascii="Times New Roman" w:hAnsi="Times New Roman"/>
          <w:i/>
          <w:noProof/>
          <w:sz w:val="24"/>
          <w:szCs w:val="24"/>
        </w:rPr>
        <w:t>Clin Perinatol</w:t>
      </w:r>
      <w:r>
        <w:rPr>
          <w:rFonts w:ascii="Times New Roman" w:hAnsi="Times New Roman"/>
          <w:noProof/>
          <w:sz w:val="24"/>
          <w:szCs w:val="24"/>
        </w:rPr>
        <w:t xml:space="preserve">  </w:t>
      </w:r>
      <w:r w:rsidRPr="00BD532C">
        <w:rPr>
          <w:rFonts w:ascii="Times New Roman" w:hAnsi="Times New Roman"/>
          <w:b/>
          <w:noProof/>
          <w:sz w:val="24"/>
          <w:szCs w:val="24"/>
        </w:rPr>
        <w:t>38</w:t>
      </w:r>
      <w:r>
        <w:rPr>
          <w:rFonts w:ascii="Times New Roman" w:hAnsi="Times New Roman"/>
          <w:noProof/>
          <w:sz w:val="24"/>
          <w:szCs w:val="24"/>
        </w:rPr>
        <w:t xml:space="preserve">(1), </w:t>
      </w:r>
      <w:r w:rsidRPr="00E46266">
        <w:rPr>
          <w:rFonts w:ascii="Times New Roman" w:hAnsi="Times New Roman"/>
          <w:noProof/>
          <w:sz w:val="24"/>
          <w:szCs w:val="24"/>
        </w:rPr>
        <w:t>103-12</w:t>
      </w:r>
      <w:r>
        <w:rPr>
          <w:rFonts w:ascii="Times New Roman" w:hAnsi="Times New Roman"/>
          <w:noProof/>
          <w:sz w:val="24"/>
          <w:szCs w:val="24"/>
        </w:rPr>
        <w:t xml:space="preserve"> (2011).  </w:t>
      </w:r>
    </w:p>
    <w:p w:rsidR="002076B0" w:rsidRPr="00E46266" w:rsidRDefault="002076B0" w:rsidP="00BD532C">
      <w:pPr>
        <w:rPr>
          <w:rFonts w:ascii="Times New Roman" w:hAnsi="Times New Roman"/>
          <w:noProof/>
          <w:sz w:val="24"/>
          <w:szCs w:val="24"/>
        </w:rPr>
      </w:pPr>
      <w:r w:rsidRPr="00E46266">
        <w:rPr>
          <w:rFonts w:ascii="Times New Roman" w:hAnsi="Times New Roman"/>
          <w:noProof/>
          <w:sz w:val="24"/>
          <w:szCs w:val="24"/>
        </w:rPr>
        <w:t>3</w:t>
      </w:r>
      <w:ins w:id="294" w:author="Ryan Hodges" w:date="2012-11-12T16:48:00Z">
        <w:r w:rsidR="00301738">
          <w:rPr>
            <w:rFonts w:ascii="Times New Roman" w:hAnsi="Times New Roman"/>
            <w:noProof/>
            <w:sz w:val="24"/>
            <w:szCs w:val="24"/>
          </w:rPr>
          <w:t>7</w:t>
        </w:r>
      </w:ins>
      <w:del w:id="295" w:author="Ryan Hodges" w:date="2012-11-12T16:48:00Z">
        <w:r w:rsidRPr="00E46266" w:rsidDel="00301738">
          <w:rPr>
            <w:rFonts w:ascii="Times New Roman" w:hAnsi="Times New Roman"/>
            <w:noProof/>
            <w:sz w:val="24"/>
            <w:szCs w:val="24"/>
          </w:rPr>
          <w:delText>6</w:delText>
        </w:r>
      </w:del>
      <w:r w:rsidRPr="00E46266">
        <w:rPr>
          <w:rFonts w:ascii="Times New Roman" w:hAnsi="Times New Roman"/>
          <w:noProof/>
          <w:sz w:val="24"/>
          <w:szCs w:val="24"/>
        </w:rPr>
        <w:t>.</w:t>
      </w:r>
      <w:r w:rsidRPr="00E46266">
        <w:rPr>
          <w:rFonts w:ascii="Times New Roman" w:hAnsi="Times New Roman"/>
          <w:noProof/>
          <w:sz w:val="24"/>
          <w:szCs w:val="24"/>
        </w:rPr>
        <w:tab/>
        <w:t>Hodges</w:t>
      </w:r>
      <w:r>
        <w:rPr>
          <w:rFonts w:ascii="Times New Roman" w:hAnsi="Times New Roman"/>
          <w:noProof/>
          <w:sz w:val="24"/>
          <w:szCs w:val="24"/>
        </w:rPr>
        <w:t>,</w:t>
      </w:r>
      <w:r w:rsidRPr="00E46266">
        <w:rPr>
          <w:rFonts w:ascii="Times New Roman" w:hAnsi="Times New Roman"/>
          <w:noProof/>
          <w:sz w:val="24"/>
          <w:szCs w:val="24"/>
        </w:rPr>
        <w:t xml:space="preserve"> R</w:t>
      </w:r>
      <w:r>
        <w:rPr>
          <w:rFonts w:ascii="Times New Roman" w:hAnsi="Times New Roman"/>
          <w:noProof/>
          <w:sz w:val="24"/>
          <w:szCs w:val="24"/>
        </w:rPr>
        <w:t>.</w:t>
      </w:r>
      <w:r w:rsidRPr="00E46266">
        <w:rPr>
          <w:rFonts w:ascii="Times New Roman" w:hAnsi="Times New Roman"/>
          <w:noProof/>
          <w:sz w:val="24"/>
          <w:szCs w:val="24"/>
        </w:rPr>
        <w:t>J</w:t>
      </w:r>
      <w:r>
        <w:rPr>
          <w:rFonts w:ascii="Times New Roman" w:hAnsi="Times New Roman"/>
          <w:noProof/>
          <w:sz w:val="24"/>
          <w:szCs w:val="24"/>
        </w:rPr>
        <w:t>.</w:t>
      </w:r>
      <w:r w:rsidRPr="00E46266">
        <w:rPr>
          <w:rFonts w:ascii="Times New Roman" w:hAnsi="Times New Roman"/>
          <w:noProof/>
          <w:sz w:val="24"/>
          <w:szCs w:val="24"/>
        </w:rPr>
        <w:t>, Wallace</w:t>
      </w:r>
      <w:r>
        <w:rPr>
          <w:rFonts w:ascii="Times New Roman" w:hAnsi="Times New Roman"/>
          <w:noProof/>
          <w:sz w:val="24"/>
          <w:szCs w:val="24"/>
        </w:rPr>
        <w:t>,</w:t>
      </w:r>
      <w:r w:rsidRPr="00E46266">
        <w:rPr>
          <w:rFonts w:ascii="Times New Roman" w:hAnsi="Times New Roman"/>
          <w:noProof/>
          <w:sz w:val="24"/>
          <w:szCs w:val="24"/>
        </w:rPr>
        <w:t xml:space="preserve"> E</w:t>
      </w:r>
      <w:r>
        <w:rPr>
          <w:rFonts w:ascii="Times New Roman" w:hAnsi="Times New Roman"/>
          <w:noProof/>
          <w:sz w:val="24"/>
          <w:szCs w:val="24"/>
        </w:rPr>
        <w:t>.</w:t>
      </w:r>
      <w:r w:rsidRPr="00E46266">
        <w:rPr>
          <w:rFonts w:ascii="Times New Roman" w:hAnsi="Times New Roman"/>
          <w:noProof/>
          <w:sz w:val="24"/>
          <w:szCs w:val="24"/>
        </w:rPr>
        <w:t xml:space="preserve">M. Mending a growth-restricted fetal heart: should we use glucocorticoids? </w:t>
      </w:r>
      <w:r w:rsidRPr="00BD532C">
        <w:rPr>
          <w:rFonts w:ascii="Times New Roman" w:hAnsi="Times New Roman"/>
          <w:i/>
          <w:noProof/>
          <w:sz w:val="24"/>
          <w:szCs w:val="24"/>
        </w:rPr>
        <w:t>J Matern Fetal Neonatal Med</w:t>
      </w:r>
      <w:r>
        <w:rPr>
          <w:rFonts w:ascii="Times New Roman" w:hAnsi="Times New Roman"/>
          <w:i/>
          <w:noProof/>
          <w:sz w:val="24"/>
          <w:szCs w:val="24"/>
        </w:rPr>
        <w:t xml:space="preserve"> </w:t>
      </w:r>
      <w:r w:rsidRPr="000F1B7D">
        <w:rPr>
          <w:rFonts w:ascii="Times New Roman" w:hAnsi="Times New Roman"/>
          <w:noProof/>
          <w:sz w:val="24"/>
          <w:szCs w:val="24"/>
        </w:rPr>
        <w:t>[Epub ahead of print]</w:t>
      </w:r>
      <w:r>
        <w:rPr>
          <w:rFonts w:ascii="Times New Roman" w:hAnsi="Times New Roman"/>
          <w:noProof/>
          <w:sz w:val="24"/>
          <w:szCs w:val="24"/>
          <w:lang w:val="en-GB"/>
        </w:rPr>
        <w:t xml:space="preserve"> </w:t>
      </w:r>
      <w:r w:rsidRPr="00BD532C">
        <w:rPr>
          <w:rFonts w:ascii="Times New Roman" w:hAnsi="Times New Roman"/>
          <w:noProof/>
          <w:sz w:val="24"/>
          <w:szCs w:val="24"/>
          <w:lang w:val="en-GB"/>
        </w:rPr>
        <w:t>doi:10.3109/14767058.2012.697940</w:t>
      </w:r>
      <w:r>
        <w:rPr>
          <w:rFonts w:ascii="Times New Roman" w:hAnsi="Times New Roman"/>
          <w:noProof/>
          <w:sz w:val="24"/>
          <w:szCs w:val="24"/>
          <w:lang w:val="en-GB"/>
        </w:rPr>
        <w:t xml:space="preserve"> (2012).</w:t>
      </w:r>
      <w:r w:rsidRPr="00E46266">
        <w:rPr>
          <w:rFonts w:ascii="Times New Roman" w:hAnsi="Times New Roman"/>
          <w:noProof/>
          <w:sz w:val="24"/>
          <w:szCs w:val="24"/>
        </w:rPr>
        <w:t xml:space="preserve">  </w:t>
      </w:r>
    </w:p>
    <w:p w:rsidR="002076B0" w:rsidRPr="00E46266" w:rsidRDefault="009A2F29" w:rsidP="00BD0719">
      <w:pPr>
        <w:spacing w:after="0" w:line="240" w:lineRule="auto"/>
        <w:jc w:val="both"/>
        <w:rPr>
          <w:rFonts w:ascii="Times New Roman" w:hAnsi="Times New Roman"/>
          <w:noProof/>
          <w:sz w:val="24"/>
          <w:szCs w:val="24"/>
        </w:rPr>
      </w:pPr>
      <w:r w:rsidRPr="009A2F29">
        <w:rPr>
          <w:rFonts w:ascii="Times New Roman" w:hAnsi="Times New Roman"/>
          <w:noProof/>
          <w:sz w:val="24"/>
          <w:szCs w:val="24"/>
          <w:lang w:val="da-DK"/>
        </w:rPr>
        <w:t>3</w:t>
      </w:r>
      <w:ins w:id="296" w:author="Ryan Hodges" w:date="2012-11-12T16:48:00Z">
        <w:r w:rsidR="00301738">
          <w:rPr>
            <w:rFonts w:ascii="Times New Roman" w:hAnsi="Times New Roman"/>
            <w:noProof/>
            <w:sz w:val="24"/>
            <w:szCs w:val="24"/>
            <w:lang w:val="da-DK"/>
          </w:rPr>
          <w:t>8</w:t>
        </w:r>
      </w:ins>
      <w:del w:id="297" w:author="Ryan Hodges" w:date="2012-11-12T16:48:00Z">
        <w:r w:rsidRPr="009A2F29" w:rsidDel="00301738">
          <w:rPr>
            <w:rFonts w:ascii="Times New Roman" w:hAnsi="Times New Roman"/>
            <w:noProof/>
            <w:sz w:val="24"/>
            <w:szCs w:val="24"/>
            <w:lang w:val="da-DK"/>
          </w:rPr>
          <w:delText>7</w:delText>
        </w:r>
      </w:del>
      <w:r w:rsidRPr="009A2F29">
        <w:rPr>
          <w:rFonts w:ascii="Times New Roman" w:hAnsi="Times New Roman"/>
          <w:noProof/>
          <w:sz w:val="24"/>
          <w:szCs w:val="24"/>
          <w:lang w:val="da-DK"/>
        </w:rPr>
        <w:t>.</w:t>
      </w:r>
      <w:r>
        <w:rPr>
          <w:rFonts w:ascii="Times New Roman" w:hAnsi="Times New Roman"/>
          <w:noProof/>
          <w:sz w:val="24"/>
          <w:szCs w:val="24"/>
          <w:lang w:val="da-DK"/>
        </w:rPr>
        <w:tab/>
      </w:r>
      <w:r w:rsidRPr="009A2F29">
        <w:rPr>
          <w:rFonts w:ascii="Times New Roman" w:hAnsi="Times New Roman"/>
          <w:noProof/>
          <w:sz w:val="24"/>
          <w:szCs w:val="24"/>
          <w:lang w:val="da-DK"/>
        </w:rPr>
        <w:t xml:space="preserve">Miller, S.L., Chai, M. </w:t>
      </w:r>
      <w:r w:rsidRPr="009A2F29">
        <w:rPr>
          <w:rFonts w:ascii="Times New Roman" w:hAnsi="Times New Roman"/>
          <w:i/>
          <w:noProof/>
          <w:sz w:val="24"/>
          <w:szCs w:val="24"/>
          <w:lang w:val="da-DK"/>
        </w:rPr>
        <w:t>et al</w:t>
      </w:r>
      <w:r w:rsidRPr="009A2F29">
        <w:rPr>
          <w:rFonts w:ascii="Times New Roman" w:hAnsi="Times New Roman"/>
          <w:noProof/>
          <w:sz w:val="24"/>
          <w:szCs w:val="24"/>
          <w:lang w:val="da-DK"/>
        </w:rPr>
        <w:t xml:space="preserve">. </w:t>
      </w:r>
      <w:r w:rsidR="002076B0" w:rsidRPr="00E46266">
        <w:rPr>
          <w:rFonts w:ascii="Times New Roman" w:hAnsi="Times New Roman"/>
          <w:noProof/>
          <w:sz w:val="24"/>
          <w:szCs w:val="24"/>
        </w:rPr>
        <w:t xml:space="preserve">The effects of maternal betamethasone administration on the intrauterine growth-restricted fetus. </w:t>
      </w:r>
      <w:r w:rsidR="002076B0" w:rsidRPr="00BD532C">
        <w:rPr>
          <w:rFonts w:ascii="Times New Roman" w:hAnsi="Times New Roman"/>
          <w:i/>
          <w:noProof/>
          <w:sz w:val="24"/>
          <w:szCs w:val="24"/>
        </w:rPr>
        <w:t>Endocrinology</w:t>
      </w:r>
      <w:r w:rsidR="002076B0">
        <w:rPr>
          <w:rFonts w:ascii="Times New Roman" w:hAnsi="Times New Roman"/>
          <w:noProof/>
          <w:sz w:val="24"/>
          <w:szCs w:val="24"/>
        </w:rPr>
        <w:t xml:space="preserve"> </w:t>
      </w:r>
      <w:r w:rsidR="002076B0" w:rsidRPr="00BD532C">
        <w:rPr>
          <w:rFonts w:ascii="Times New Roman" w:hAnsi="Times New Roman"/>
          <w:b/>
          <w:noProof/>
          <w:sz w:val="24"/>
          <w:szCs w:val="24"/>
        </w:rPr>
        <w:t>148</w:t>
      </w:r>
      <w:r w:rsidR="002076B0">
        <w:rPr>
          <w:rFonts w:ascii="Times New Roman" w:hAnsi="Times New Roman"/>
          <w:noProof/>
          <w:sz w:val="24"/>
          <w:szCs w:val="24"/>
        </w:rPr>
        <w:t xml:space="preserve">(3), </w:t>
      </w:r>
      <w:r w:rsidR="002076B0" w:rsidRPr="00E46266">
        <w:rPr>
          <w:rFonts w:ascii="Times New Roman" w:hAnsi="Times New Roman"/>
          <w:noProof/>
          <w:sz w:val="24"/>
          <w:szCs w:val="24"/>
        </w:rPr>
        <w:t>1288-95</w:t>
      </w:r>
      <w:r w:rsidR="002076B0">
        <w:rPr>
          <w:rFonts w:ascii="Times New Roman" w:hAnsi="Times New Roman"/>
          <w:noProof/>
          <w:sz w:val="24"/>
          <w:szCs w:val="24"/>
        </w:rPr>
        <w:t xml:space="preserve"> (2007)</w:t>
      </w:r>
      <w:r w:rsidR="002076B0"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3</w:t>
      </w:r>
      <w:ins w:id="298" w:author="Ryan Hodges" w:date="2012-11-12T16:48:00Z">
        <w:r w:rsidR="00301738">
          <w:rPr>
            <w:rFonts w:ascii="Times New Roman" w:hAnsi="Times New Roman"/>
            <w:noProof/>
            <w:sz w:val="24"/>
            <w:szCs w:val="24"/>
          </w:rPr>
          <w:t>9</w:t>
        </w:r>
      </w:ins>
      <w:del w:id="299" w:author="Ryan Hodges" w:date="2012-11-12T16:48:00Z">
        <w:r w:rsidRPr="00E46266" w:rsidDel="00301738">
          <w:rPr>
            <w:rFonts w:ascii="Times New Roman" w:hAnsi="Times New Roman"/>
            <w:noProof/>
            <w:sz w:val="24"/>
            <w:szCs w:val="24"/>
          </w:rPr>
          <w:delText>8</w:delText>
        </w:r>
      </w:del>
      <w:r w:rsidRPr="00E46266">
        <w:rPr>
          <w:rFonts w:ascii="Times New Roman" w:hAnsi="Times New Roman"/>
          <w:noProof/>
          <w:sz w:val="24"/>
          <w:szCs w:val="24"/>
        </w:rPr>
        <w:t>.</w:t>
      </w:r>
      <w:r w:rsidRPr="00E46266">
        <w:rPr>
          <w:rFonts w:ascii="Times New Roman" w:hAnsi="Times New Roman"/>
          <w:noProof/>
          <w:sz w:val="24"/>
          <w:szCs w:val="24"/>
        </w:rPr>
        <w:tab/>
        <w:t>Palahniuk</w:t>
      </w:r>
      <w:r>
        <w:rPr>
          <w:rFonts w:ascii="Times New Roman" w:hAnsi="Times New Roman"/>
          <w:noProof/>
          <w:sz w:val="24"/>
          <w:szCs w:val="24"/>
        </w:rPr>
        <w:t>,</w:t>
      </w:r>
      <w:r w:rsidRPr="00E46266">
        <w:rPr>
          <w:rFonts w:ascii="Times New Roman" w:hAnsi="Times New Roman"/>
          <w:noProof/>
          <w:sz w:val="24"/>
          <w:szCs w:val="24"/>
        </w:rPr>
        <w:t xml:space="preserve"> R</w:t>
      </w:r>
      <w:r>
        <w:rPr>
          <w:rFonts w:ascii="Times New Roman" w:hAnsi="Times New Roman"/>
          <w:noProof/>
          <w:sz w:val="24"/>
          <w:szCs w:val="24"/>
        </w:rPr>
        <w:t>.</w:t>
      </w:r>
      <w:r w:rsidRPr="00E46266">
        <w:rPr>
          <w:rFonts w:ascii="Times New Roman" w:hAnsi="Times New Roman"/>
          <w:noProof/>
          <w:sz w:val="24"/>
          <w:szCs w:val="24"/>
        </w:rPr>
        <w:t>J</w:t>
      </w:r>
      <w:r>
        <w:rPr>
          <w:rFonts w:ascii="Times New Roman" w:hAnsi="Times New Roman"/>
          <w:noProof/>
          <w:sz w:val="24"/>
          <w:szCs w:val="24"/>
        </w:rPr>
        <w:t>.</w:t>
      </w:r>
      <w:r w:rsidRPr="00E46266">
        <w:rPr>
          <w:rFonts w:ascii="Times New Roman" w:hAnsi="Times New Roman"/>
          <w:noProof/>
          <w:sz w:val="24"/>
          <w:szCs w:val="24"/>
        </w:rPr>
        <w:t>, Shnider</w:t>
      </w:r>
      <w:r>
        <w:rPr>
          <w:rFonts w:ascii="Times New Roman" w:hAnsi="Times New Roman"/>
          <w:noProof/>
          <w:sz w:val="24"/>
          <w:szCs w:val="24"/>
        </w:rPr>
        <w:t>,</w:t>
      </w:r>
      <w:r w:rsidRPr="00E46266">
        <w:rPr>
          <w:rFonts w:ascii="Times New Roman" w:hAnsi="Times New Roman"/>
          <w:noProof/>
          <w:sz w:val="24"/>
          <w:szCs w:val="24"/>
        </w:rPr>
        <w:t xml:space="preserve"> S</w:t>
      </w:r>
      <w:r>
        <w:rPr>
          <w:rFonts w:ascii="Times New Roman" w:hAnsi="Times New Roman"/>
          <w:noProof/>
          <w:sz w:val="24"/>
          <w:szCs w:val="24"/>
        </w:rPr>
        <w:t>.</w:t>
      </w:r>
      <w:r w:rsidRPr="00E46266">
        <w:rPr>
          <w:rFonts w:ascii="Times New Roman" w:hAnsi="Times New Roman"/>
          <w:noProof/>
          <w:sz w:val="24"/>
          <w:szCs w:val="24"/>
        </w:rPr>
        <w:t xml:space="preserve">M. Maternal and fetal cardiovascular and acid-base changes during halothane and isoflurane anesthesia in the pregnant ewe. </w:t>
      </w:r>
      <w:r w:rsidRPr="00BD532C">
        <w:rPr>
          <w:rFonts w:ascii="Times New Roman" w:hAnsi="Times New Roman"/>
          <w:i/>
          <w:noProof/>
          <w:sz w:val="24"/>
          <w:szCs w:val="24"/>
        </w:rPr>
        <w:t>Anesthesiology</w:t>
      </w:r>
      <w:r>
        <w:rPr>
          <w:rFonts w:ascii="Times New Roman" w:hAnsi="Times New Roman"/>
          <w:noProof/>
          <w:sz w:val="24"/>
          <w:szCs w:val="24"/>
        </w:rPr>
        <w:t xml:space="preserve"> </w:t>
      </w:r>
      <w:r w:rsidRPr="00BD532C">
        <w:rPr>
          <w:rFonts w:ascii="Times New Roman" w:hAnsi="Times New Roman"/>
          <w:b/>
          <w:noProof/>
          <w:sz w:val="24"/>
          <w:szCs w:val="24"/>
        </w:rPr>
        <w:t>41</w:t>
      </w:r>
      <w:r>
        <w:rPr>
          <w:rFonts w:ascii="Times New Roman" w:hAnsi="Times New Roman"/>
          <w:noProof/>
          <w:sz w:val="24"/>
          <w:szCs w:val="24"/>
        </w:rPr>
        <w:t xml:space="preserve">(5), </w:t>
      </w:r>
      <w:r w:rsidRPr="00E46266">
        <w:rPr>
          <w:rFonts w:ascii="Times New Roman" w:hAnsi="Times New Roman"/>
          <w:noProof/>
          <w:sz w:val="24"/>
          <w:szCs w:val="24"/>
        </w:rPr>
        <w:t>462-72</w:t>
      </w:r>
      <w:r>
        <w:rPr>
          <w:rFonts w:ascii="Times New Roman" w:hAnsi="Times New Roman"/>
          <w:noProof/>
          <w:sz w:val="24"/>
          <w:szCs w:val="24"/>
        </w:rPr>
        <w:t xml:space="preserve"> (1974)</w:t>
      </w:r>
      <w:r w:rsidRPr="00E46266">
        <w:rPr>
          <w:rFonts w:ascii="Times New Roman" w:hAnsi="Times New Roman"/>
          <w:noProof/>
          <w:sz w:val="24"/>
          <w:szCs w:val="24"/>
        </w:rPr>
        <w:t>.</w:t>
      </w:r>
    </w:p>
    <w:p w:rsidR="002076B0" w:rsidRPr="00E46266" w:rsidRDefault="00301738" w:rsidP="00BD0719">
      <w:pPr>
        <w:spacing w:after="0" w:line="240" w:lineRule="auto"/>
        <w:jc w:val="both"/>
        <w:rPr>
          <w:rFonts w:ascii="Times New Roman" w:hAnsi="Times New Roman"/>
          <w:noProof/>
          <w:sz w:val="24"/>
          <w:szCs w:val="24"/>
        </w:rPr>
      </w:pPr>
      <w:ins w:id="300" w:author="Ryan Hodges" w:date="2012-11-12T16:48:00Z">
        <w:r>
          <w:rPr>
            <w:rFonts w:ascii="Times New Roman" w:hAnsi="Times New Roman"/>
            <w:noProof/>
            <w:sz w:val="24"/>
            <w:szCs w:val="24"/>
          </w:rPr>
          <w:t>40</w:t>
        </w:r>
      </w:ins>
      <w:del w:id="301" w:author="Ryan Hodges" w:date="2012-11-12T16:48:00Z">
        <w:r w:rsidR="002076B0" w:rsidRPr="00E46266" w:rsidDel="00301738">
          <w:rPr>
            <w:rFonts w:ascii="Times New Roman" w:hAnsi="Times New Roman"/>
            <w:noProof/>
            <w:sz w:val="24"/>
            <w:szCs w:val="24"/>
          </w:rPr>
          <w:delText>39</w:delText>
        </w:r>
      </w:del>
      <w:r w:rsidR="002076B0" w:rsidRPr="00E46266">
        <w:rPr>
          <w:rFonts w:ascii="Times New Roman" w:hAnsi="Times New Roman"/>
          <w:noProof/>
          <w:sz w:val="24"/>
          <w:szCs w:val="24"/>
        </w:rPr>
        <w:t>.</w:t>
      </w:r>
      <w:r w:rsidR="002076B0" w:rsidRPr="00E46266">
        <w:rPr>
          <w:rFonts w:ascii="Times New Roman" w:hAnsi="Times New Roman"/>
          <w:noProof/>
          <w:sz w:val="24"/>
          <w:szCs w:val="24"/>
        </w:rPr>
        <w:tab/>
        <w:t>Baumgartner</w:t>
      </w:r>
      <w:r w:rsidR="002076B0">
        <w:rPr>
          <w:rFonts w:ascii="Times New Roman" w:hAnsi="Times New Roman"/>
          <w:noProof/>
          <w:sz w:val="24"/>
          <w:szCs w:val="24"/>
        </w:rPr>
        <w:t>,</w:t>
      </w:r>
      <w:r w:rsidR="002076B0" w:rsidRPr="00E46266">
        <w:rPr>
          <w:rFonts w:ascii="Times New Roman" w:hAnsi="Times New Roman"/>
          <w:noProof/>
          <w:sz w:val="24"/>
          <w:szCs w:val="24"/>
        </w:rPr>
        <w:t xml:space="preserve"> C</w:t>
      </w:r>
      <w:r w:rsidR="002076B0">
        <w:rPr>
          <w:rFonts w:ascii="Times New Roman" w:hAnsi="Times New Roman"/>
          <w:noProof/>
          <w:sz w:val="24"/>
          <w:szCs w:val="24"/>
        </w:rPr>
        <w:t>.</w:t>
      </w:r>
      <w:r w:rsidR="002076B0" w:rsidRPr="00E46266">
        <w:rPr>
          <w:rFonts w:ascii="Times New Roman" w:hAnsi="Times New Roman"/>
          <w:noProof/>
          <w:sz w:val="24"/>
          <w:szCs w:val="24"/>
        </w:rPr>
        <w:t>, Bollerhey</w:t>
      </w:r>
      <w:r w:rsidR="002076B0">
        <w:rPr>
          <w:rFonts w:ascii="Times New Roman" w:hAnsi="Times New Roman"/>
          <w:noProof/>
          <w:sz w:val="24"/>
          <w:szCs w:val="24"/>
        </w:rPr>
        <w:t>,</w:t>
      </w:r>
      <w:r w:rsidR="002076B0" w:rsidRPr="00E46266">
        <w:rPr>
          <w:rFonts w:ascii="Times New Roman" w:hAnsi="Times New Roman"/>
          <w:noProof/>
          <w:sz w:val="24"/>
          <w:szCs w:val="24"/>
        </w:rPr>
        <w:t xml:space="preserve"> M</w:t>
      </w:r>
      <w:r w:rsidR="002076B0">
        <w:rPr>
          <w:rFonts w:ascii="Times New Roman" w:hAnsi="Times New Roman"/>
          <w:noProof/>
          <w:sz w:val="24"/>
          <w:szCs w:val="24"/>
        </w:rPr>
        <w:t>.</w:t>
      </w:r>
      <w:r w:rsidR="002076B0" w:rsidRPr="00E46266">
        <w:rPr>
          <w:rFonts w:ascii="Times New Roman" w:hAnsi="Times New Roman"/>
          <w:noProof/>
          <w:sz w:val="24"/>
          <w:szCs w:val="24"/>
        </w:rPr>
        <w:t>, Ebner</w:t>
      </w:r>
      <w:r w:rsidR="002076B0">
        <w:rPr>
          <w:rFonts w:ascii="Times New Roman" w:hAnsi="Times New Roman"/>
          <w:noProof/>
          <w:sz w:val="24"/>
          <w:szCs w:val="24"/>
        </w:rPr>
        <w:t>,</w:t>
      </w:r>
      <w:r w:rsidR="002076B0" w:rsidRPr="00E46266">
        <w:rPr>
          <w:rFonts w:ascii="Times New Roman" w:hAnsi="Times New Roman"/>
          <w:noProof/>
          <w:sz w:val="24"/>
          <w:szCs w:val="24"/>
        </w:rPr>
        <w:t xml:space="preserve"> J</w:t>
      </w:r>
      <w:r w:rsidR="002076B0">
        <w:rPr>
          <w:rFonts w:ascii="Times New Roman" w:hAnsi="Times New Roman"/>
          <w:noProof/>
          <w:sz w:val="24"/>
          <w:szCs w:val="24"/>
        </w:rPr>
        <w:t>.</w:t>
      </w:r>
      <w:r w:rsidR="002076B0" w:rsidRPr="00E46266">
        <w:rPr>
          <w:rFonts w:ascii="Times New Roman" w:hAnsi="Times New Roman"/>
          <w:noProof/>
          <w:sz w:val="24"/>
          <w:szCs w:val="24"/>
        </w:rPr>
        <w:t>, Laacke-Singer</w:t>
      </w:r>
      <w:r w:rsidR="002076B0">
        <w:rPr>
          <w:rFonts w:ascii="Times New Roman" w:hAnsi="Times New Roman"/>
          <w:noProof/>
          <w:sz w:val="24"/>
          <w:szCs w:val="24"/>
        </w:rPr>
        <w:t>,</w:t>
      </w:r>
      <w:r w:rsidR="002076B0" w:rsidRPr="00E46266">
        <w:rPr>
          <w:rFonts w:ascii="Times New Roman" w:hAnsi="Times New Roman"/>
          <w:noProof/>
          <w:sz w:val="24"/>
          <w:szCs w:val="24"/>
        </w:rPr>
        <w:t xml:space="preserve"> L</w:t>
      </w:r>
      <w:r w:rsidR="002076B0">
        <w:rPr>
          <w:rFonts w:ascii="Times New Roman" w:hAnsi="Times New Roman"/>
          <w:noProof/>
          <w:sz w:val="24"/>
          <w:szCs w:val="24"/>
        </w:rPr>
        <w:t>.</w:t>
      </w:r>
      <w:r w:rsidR="002076B0" w:rsidRPr="00E46266">
        <w:rPr>
          <w:rFonts w:ascii="Times New Roman" w:hAnsi="Times New Roman"/>
          <w:noProof/>
          <w:sz w:val="24"/>
          <w:szCs w:val="24"/>
        </w:rPr>
        <w:t>, Schuster</w:t>
      </w:r>
      <w:r w:rsidR="002076B0">
        <w:rPr>
          <w:rFonts w:ascii="Times New Roman" w:hAnsi="Times New Roman"/>
          <w:noProof/>
          <w:sz w:val="24"/>
          <w:szCs w:val="24"/>
        </w:rPr>
        <w:t>,</w:t>
      </w:r>
      <w:r w:rsidR="002076B0" w:rsidRPr="00E46266">
        <w:rPr>
          <w:rFonts w:ascii="Times New Roman" w:hAnsi="Times New Roman"/>
          <w:noProof/>
          <w:sz w:val="24"/>
          <w:szCs w:val="24"/>
        </w:rPr>
        <w:t xml:space="preserve"> T</w:t>
      </w:r>
      <w:r w:rsidR="002076B0">
        <w:rPr>
          <w:rFonts w:ascii="Times New Roman" w:hAnsi="Times New Roman"/>
          <w:noProof/>
          <w:sz w:val="24"/>
          <w:szCs w:val="24"/>
        </w:rPr>
        <w:t>.</w:t>
      </w:r>
      <w:r w:rsidR="002076B0" w:rsidRPr="00E46266">
        <w:rPr>
          <w:rFonts w:ascii="Times New Roman" w:hAnsi="Times New Roman"/>
          <w:noProof/>
          <w:sz w:val="24"/>
          <w:szCs w:val="24"/>
        </w:rPr>
        <w:t>, Erhardt</w:t>
      </w:r>
      <w:r w:rsidR="002076B0">
        <w:rPr>
          <w:rFonts w:ascii="Times New Roman" w:hAnsi="Times New Roman"/>
          <w:noProof/>
          <w:sz w:val="24"/>
          <w:szCs w:val="24"/>
        </w:rPr>
        <w:t>,</w:t>
      </w:r>
      <w:r w:rsidR="002076B0" w:rsidRPr="00E46266">
        <w:rPr>
          <w:rFonts w:ascii="Times New Roman" w:hAnsi="Times New Roman"/>
          <w:noProof/>
          <w:sz w:val="24"/>
          <w:szCs w:val="24"/>
        </w:rPr>
        <w:t xml:space="preserve"> W. Effects of ketamine-xylazine intravenous bolus injection on cardiovascular function in rabbits. </w:t>
      </w:r>
      <w:r w:rsidR="002076B0" w:rsidRPr="00BD532C">
        <w:rPr>
          <w:rFonts w:ascii="Times New Roman" w:hAnsi="Times New Roman"/>
          <w:i/>
          <w:noProof/>
          <w:sz w:val="24"/>
          <w:szCs w:val="24"/>
        </w:rPr>
        <w:t>Can J Vet Res</w:t>
      </w:r>
      <w:r w:rsidR="002076B0">
        <w:rPr>
          <w:rFonts w:ascii="Times New Roman" w:hAnsi="Times New Roman"/>
          <w:noProof/>
          <w:sz w:val="24"/>
          <w:szCs w:val="24"/>
        </w:rPr>
        <w:t xml:space="preserve">  </w:t>
      </w:r>
      <w:r w:rsidR="002076B0" w:rsidRPr="00BD532C">
        <w:rPr>
          <w:rFonts w:ascii="Times New Roman" w:hAnsi="Times New Roman"/>
          <w:b/>
          <w:noProof/>
          <w:sz w:val="24"/>
          <w:szCs w:val="24"/>
        </w:rPr>
        <w:t>74</w:t>
      </w:r>
      <w:r w:rsidR="002076B0">
        <w:rPr>
          <w:rFonts w:ascii="Times New Roman" w:hAnsi="Times New Roman"/>
          <w:noProof/>
          <w:sz w:val="24"/>
          <w:szCs w:val="24"/>
        </w:rPr>
        <w:t xml:space="preserve">(3), </w:t>
      </w:r>
      <w:r w:rsidR="002076B0" w:rsidRPr="00E46266">
        <w:rPr>
          <w:rFonts w:ascii="Times New Roman" w:hAnsi="Times New Roman"/>
          <w:noProof/>
          <w:sz w:val="24"/>
          <w:szCs w:val="24"/>
        </w:rPr>
        <w:t>200-8</w:t>
      </w:r>
      <w:r w:rsidR="002076B0">
        <w:rPr>
          <w:rFonts w:ascii="Times New Roman" w:hAnsi="Times New Roman"/>
          <w:noProof/>
          <w:sz w:val="24"/>
          <w:szCs w:val="24"/>
        </w:rPr>
        <w:t xml:space="preserve"> (2010)</w:t>
      </w:r>
      <w:r w:rsidR="002076B0" w:rsidRPr="00E46266">
        <w:rPr>
          <w:rFonts w:ascii="Times New Roman" w:hAnsi="Times New Roman"/>
          <w:noProof/>
          <w:sz w:val="24"/>
          <w:szCs w:val="24"/>
        </w:rPr>
        <w:t>.</w:t>
      </w:r>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4</w:t>
      </w:r>
      <w:ins w:id="302" w:author="Ryan Hodges" w:date="2012-11-12T16:48:00Z">
        <w:r w:rsidR="00301738">
          <w:rPr>
            <w:rFonts w:ascii="Times New Roman" w:hAnsi="Times New Roman"/>
            <w:noProof/>
            <w:sz w:val="24"/>
            <w:szCs w:val="24"/>
          </w:rPr>
          <w:t>1</w:t>
        </w:r>
      </w:ins>
      <w:del w:id="303" w:author="Ryan Hodges" w:date="2012-11-12T16:48:00Z">
        <w:r w:rsidRPr="00E46266" w:rsidDel="00301738">
          <w:rPr>
            <w:rFonts w:ascii="Times New Roman" w:hAnsi="Times New Roman"/>
            <w:noProof/>
            <w:sz w:val="24"/>
            <w:szCs w:val="24"/>
          </w:rPr>
          <w:delText>0</w:delText>
        </w:r>
      </w:del>
      <w:r w:rsidRPr="00E46266">
        <w:rPr>
          <w:rFonts w:ascii="Times New Roman" w:hAnsi="Times New Roman"/>
          <w:noProof/>
          <w:sz w:val="24"/>
          <w:szCs w:val="24"/>
        </w:rPr>
        <w:t>.</w:t>
      </w:r>
      <w:r w:rsidRPr="00E46266">
        <w:rPr>
          <w:rFonts w:ascii="Times New Roman" w:hAnsi="Times New Roman"/>
          <w:noProof/>
          <w:sz w:val="24"/>
          <w:szCs w:val="24"/>
        </w:rPr>
        <w:tab/>
        <w:t>Cruz-Martinez</w:t>
      </w:r>
      <w:r>
        <w:rPr>
          <w:rFonts w:ascii="Times New Roman" w:hAnsi="Times New Roman"/>
          <w:noProof/>
          <w:sz w:val="24"/>
          <w:szCs w:val="24"/>
        </w:rPr>
        <w:t>,</w:t>
      </w:r>
      <w:r w:rsidRPr="00E46266">
        <w:rPr>
          <w:rFonts w:ascii="Times New Roman" w:hAnsi="Times New Roman"/>
          <w:noProof/>
          <w:sz w:val="24"/>
          <w:szCs w:val="24"/>
        </w:rPr>
        <w:t xml:space="preserve"> R</w:t>
      </w:r>
      <w:r>
        <w:rPr>
          <w:rFonts w:ascii="Times New Roman" w:hAnsi="Times New Roman"/>
          <w:noProof/>
          <w:sz w:val="24"/>
          <w:szCs w:val="24"/>
        </w:rPr>
        <w:t>.</w:t>
      </w:r>
      <w:r w:rsidRPr="00E46266">
        <w:rPr>
          <w:rFonts w:ascii="Times New Roman" w:hAnsi="Times New Roman"/>
          <w:noProof/>
          <w:sz w:val="24"/>
          <w:szCs w:val="24"/>
        </w:rPr>
        <w:t>, Figueras</w:t>
      </w:r>
      <w:r>
        <w:rPr>
          <w:rFonts w:ascii="Times New Roman" w:hAnsi="Times New Roman"/>
          <w:noProof/>
          <w:sz w:val="24"/>
          <w:szCs w:val="24"/>
        </w:rPr>
        <w:t>,</w:t>
      </w:r>
      <w:r w:rsidRPr="00E46266">
        <w:rPr>
          <w:rFonts w:ascii="Times New Roman" w:hAnsi="Times New Roman"/>
          <w:noProof/>
          <w:sz w:val="24"/>
          <w:szCs w:val="24"/>
        </w:rPr>
        <w:t xml:space="preserve"> F</w:t>
      </w:r>
      <w:r>
        <w:rPr>
          <w:rFonts w:ascii="Times New Roman" w:hAnsi="Times New Roman"/>
          <w:noProof/>
          <w:sz w:val="24"/>
          <w:szCs w:val="24"/>
        </w:rPr>
        <w:t xml:space="preserve">. </w:t>
      </w:r>
      <w:r w:rsidRPr="00E46266">
        <w:rPr>
          <w:rFonts w:ascii="Times New Roman" w:hAnsi="Times New Roman"/>
          <w:noProof/>
          <w:sz w:val="24"/>
          <w:szCs w:val="24"/>
        </w:rPr>
        <w:t xml:space="preserve">et al. Learning curve for Doppler measurement of fetal modified myocardial performance index. </w:t>
      </w:r>
      <w:r w:rsidRPr="00BD532C">
        <w:rPr>
          <w:rFonts w:ascii="Times New Roman" w:hAnsi="Times New Roman"/>
          <w:i/>
          <w:noProof/>
          <w:sz w:val="24"/>
          <w:szCs w:val="24"/>
        </w:rPr>
        <w:t>Ultrasound Obstet Gynecol</w:t>
      </w:r>
      <w:r>
        <w:rPr>
          <w:rFonts w:ascii="Times New Roman" w:hAnsi="Times New Roman"/>
          <w:noProof/>
          <w:sz w:val="24"/>
          <w:szCs w:val="24"/>
        </w:rPr>
        <w:t xml:space="preserve">  </w:t>
      </w:r>
      <w:r w:rsidRPr="00523173">
        <w:rPr>
          <w:rFonts w:ascii="Times New Roman" w:hAnsi="Times New Roman"/>
          <w:b/>
          <w:noProof/>
          <w:sz w:val="24"/>
          <w:szCs w:val="24"/>
        </w:rPr>
        <w:t>37</w:t>
      </w:r>
      <w:r>
        <w:rPr>
          <w:rFonts w:ascii="Times New Roman" w:hAnsi="Times New Roman"/>
          <w:noProof/>
          <w:sz w:val="24"/>
          <w:szCs w:val="24"/>
        </w:rPr>
        <w:t xml:space="preserve">(2), </w:t>
      </w:r>
      <w:r w:rsidRPr="00E46266">
        <w:rPr>
          <w:rFonts w:ascii="Times New Roman" w:hAnsi="Times New Roman"/>
          <w:noProof/>
          <w:sz w:val="24"/>
          <w:szCs w:val="24"/>
        </w:rPr>
        <w:t>158-62</w:t>
      </w:r>
      <w:r>
        <w:rPr>
          <w:rFonts w:ascii="Times New Roman" w:hAnsi="Times New Roman"/>
          <w:noProof/>
          <w:sz w:val="24"/>
          <w:szCs w:val="24"/>
        </w:rPr>
        <w:t xml:space="preserve"> (2011)</w:t>
      </w:r>
      <w:r w:rsidRPr="00E46266">
        <w:rPr>
          <w:rFonts w:ascii="Times New Roman" w:hAnsi="Times New Roman"/>
          <w:noProof/>
          <w:sz w:val="24"/>
          <w:szCs w:val="24"/>
        </w:rPr>
        <w:t>.</w:t>
      </w:r>
    </w:p>
    <w:p w:rsidR="00301738" w:rsidRPr="008C3B76" w:rsidRDefault="00301738" w:rsidP="00BD0719">
      <w:pPr>
        <w:numPr>
          <w:ins w:id="304" w:author="Ryan Hodges" w:date="2012-11-12T16:46:00Z"/>
        </w:numPr>
        <w:spacing w:after="0" w:line="240" w:lineRule="auto"/>
        <w:jc w:val="both"/>
        <w:rPr>
          <w:ins w:id="305" w:author="Ryan Hodges" w:date="2012-11-12T16:46:00Z"/>
          <w:rFonts w:ascii="Times New Roman" w:hAnsi="Times New Roman"/>
          <w:noProof/>
          <w:sz w:val="24"/>
          <w:szCs w:val="24"/>
        </w:rPr>
      </w:pPr>
      <w:ins w:id="306" w:author="Ryan Hodges" w:date="2012-11-12T16:46:00Z">
        <w:r>
          <w:rPr>
            <w:rFonts w:ascii="Times New Roman" w:hAnsi="Times New Roman"/>
            <w:noProof/>
            <w:sz w:val="24"/>
            <w:szCs w:val="24"/>
          </w:rPr>
          <w:t xml:space="preserve">42 </w:t>
        </w:r>
      </w:ins>
      <w:ins w:id="307" w:author="Ryan Hodges" w:date="2012-11-12T20:38:00Z">
        <w:r w:rsidR="002629A0">
          <w:rPr>
            <w:rFonts w:ascii="Times New Roman" w:hAnsi="Times New Roman"/>
            <w:noProof/>
            <w:sz w:val="24"/>
            <w:szCs w:val="24"/>
          </w:rPr>
          <w:tab/>
        </w:r>
      </w:ins>
      <w:ins w:id="308" w:author="Ryan Hodges" w:date="2012-11-12T20:39:00Z">
        <w:r w:rsidR="008C3B76" w:rsidRPr="008C3B76">
          <w:rPr>
            <w:rFonts w:ascii="Times New Roman" w:hAnsi="Times New Roman"/>
            <w:noProof/>
            <w:sz w:val="24"/>
            <w:szCs w:val="24"/>
          </w:rPr>
          <w:t>Germanakis</w:t>
        </w:r>
        <w:r w:rsidR="008C3B76">
          <w:rPr>
            <w:rFonts w:ascii="Times New Roman" w:hAnsi="Times New Roman"/>
            <w:noProof/>
            <w:sz w:val="24"/>
            <w:szCs w:val="24"/>
          </w:rPr>
          <w:t xml:space="preserve">, I., </w:t>
        </w:r>
        <w:r w:rsidR="008C3B76" w:rsidRPr="008C3B76">
          <w:rPr>
            <w:rFonts w:ascii="Times New Roman" w:hAnsi="Times New Roman"/>
            <w:noProof/>
            <w:sz w:val="24"/>
            <w:szCs w:val="24"/>
          </w:rPr>
          <w:t xml:space="preserve"> </w:t>
        </w:r>
      </w:ins>
      <w:ins w:id="309" w:author="Ryan Hodges" w:date="2012-11-12T16:46:00Z">
        <w:r>
          <w:rPr>
            <w:rFonts w:ascii="Times New Roman" w:hAnsi="Times New Roman"/>
            <w:noProof/>
            <w:sz w:val="24"/>
            <w:szCs w:val="24"/>
          </w:rPr>
          <w:t>Gardiner</w:t>
        </w:r>
      </w:ins>
      <w:ins w:id="310" w:author="Ryan Hodges" w:date="2012-11-12T20:39:00Z">
        <w:r w:rsidR="008C3B76">
          <w:rPr>
            <w:rFonts w:ascii="Times New Roman" w:hAnsi="Times New Roman"/>
            <w:noProof/>
            <w:sz w:val="24"/>
            <w:szCs w:val="24"/>
          </w:rPr>
          <w:t>, H. Assessment of fetal myocardial deformation using speckle tracking techniques.</w:t>
        </w:r>
      </w:ins>
      <w:ins w:id="311" w:author="Ryan Hodges" w:date="2012-11-12T20:40:00Z">
        <w:r w:rsidR="008C3B76">
          <w:rPr>
            <w:rFonts w:ascii="Times New Roman" w:hAnsi="Times New Roman"/>
            <w:noProof/>
            <w:sz w:val="24"/>
            <w:szCs w:val="24"/>
          </w:rPr>
          <w:t xml:space="preserve"> </w:t>
        </w:r>
        <w:r w:rsidR="008C3B76">
          <w:rPr>
            <w:rFonts w:ascii="Times New Roman" w:hAnsi="Times New Roman"/>
            <w:i/>
            <w:noProof/>
            <w:sz w:val="24"/>
            <w:szCs w:val="24"/>
          </w:rPr>
          <w:t>Fetal Diagn Ther</w:t>
        </w:r>
        <w:r w:rsidR="008C3B76">
          <w:rPr>
            <w:rFonts w:ascii="Times New Roman" w:hAnsi="Times New Roman"/>
            <w:noProof/>
            <w:sz w:val="24"/>
            <w:szCs w:val="24"/>
          </w:rPr>
          <w:t xml:space="preserve"> </w:t>
        </w:r>
      </w:ins>
      <w:ins w:id="312" w:author="Ryan Hodges" w:date="2012-11-12T20:42:00Z">
        <w:r w:rsidR="00D11989" w:rsidRPr="00D11989">
          <w:rPr>
            <w:rFonts w:ascii="Times New Roman" w:hAnsi="Times New Roman"/>
            <w:b/>
            <w:noProof/>
            <w:sz w:val="24"/>
            <w:szCs w:val="24"/>
            <w:rPrChange w:id="313" w:author="Ryan Hodges" w:date="2012-11-12T20:42:00Z">
              <w:rPr>
                <w:rFonts w:ascii="Times New Roman" w:hAnsi="Times New Roman"/>
                <w:noProof/>
                <w:sz w:val="24"/>
                <w:szCs w:val="24"/>
              </w:rPr>
            </w:rPrChange>
          </w:rPr>
          <w:t>32</w:t>
        </w:r>
      </w:ins>
      <w:ins w:id="314" w:author="Ryan Hodges" w:date="2012-11-12T20:43:00Z">
        <w:r w:rsidR="008C3B76">
          <w:rPr>
            <w:rFonts w:ascii="Times New Roman" w:hAnsi="Times New Roman"/>
            <w:b/>
            <w:noProof/>
            <w:sz w:val="24"/>
            <w:szCs w:val="24"/>
          </w:rPr>
          <w:t xml:space="preserve"> </w:t>
        </w:r>
        <w:r w:rsidR="00D11989" w:rsidRPr="00D11989">
          <w:rPr>
            <w:rFonts w:ascii="Times New Roman" w:hAnsi="Times New Roman"/>
            <w:noProof/>
            <w:sz w:val="24"/>
            <w:szCs w:val="24"/>
            <w:rPrChange w:id="315" w:author="Ryan Hodges" w:date="2012-11-12T20:43:00Z">
              <w:rPr>
                <w:rFonts w:ascii="Times New Roman" w:hAnsi="Times New Roman"/>
                <w:b/>
                <w:noProof/>
                <w:sz w:val="24"/>
                <w:szCs w:val="24"/>
              </w:rPr>
            </w:rPrChange>
          </w:rPr>
          <w:t>(1-2)</w:t>
        </w:r>
      </w:ins>
      <w:ins w:id="316" w:author="Ryan Hodges" w:date="2012-11-12T20:42:00Z">
        <w:r w:rsidR="008C3B76">
          <w:rPr>
            <w:rFonts w:ascii="Times New Roman" w:hAnsi="Times New Roman"/>
            <w:noProof/>
            <w:sz w:val="24"/>
            <w:szCs w:val="24"/>
          </w:rPr>
          <w:t xml:space="preserve">, </w:t>
        </w:r>
        <w:r w:rsidR="008C3B76" w:rsidRPr="008C3B76">
          <w:rPr>
            <w:rFonts w:ascii="Times New Roman" w:hAnsi="Times New Roman"/>
            <w:noProof/>
            <w:sz w:val="24"/>
            <w:szCs w:val="24"/>
          </w:rPr>
          <w:t>39-46</w:t>
        </w:r>
        <w:r w:rsidR="008C3B76">
          <w:rPr>
            <w:rFonts w:ascii="Times New Roman" w:hAnsi="Times New Roman"/>
            <w:noProof/>
            <w:sz w:val="24"/>
            <w:szCs w:val="24"/>
          </w:rPr>
          <w:t xml:space="preserve"> (2012)</w:t>
        </w:r>
      </w:ins>
      <w:ins w:id="317" w:author="Ryan Hodges" w:date="2012-11-12T20:43:00Z">
        <w:r w:rsidR="008C3B76">
          <w:rPr>
            <w:rFonts w:ascii="Times New Roman" w:hAnsi="Times New Roman"/>
            <w:noProof/>
            <w:sz w:val="24"/>
            <w:szCs w:val="24"/>
          </w:rPr>
          <w:t>.</w:t>
        </w:r>
      </w:ins>
    </w:p>
    <w:p w:rsidR="00301738" w:rsidRPr="008C3B76" w:rsidRDefault="00301738" w:rsidP="00BD0719">
      <w:pPr>
        <w:numPr>
          <w:ins w:id="318" w:author="Ryan Hodges" w:date="2012-11-12T16:47:00Z"/>
        </w:numPr>
        <w:spacing w:after="0" w:line="240" w:lineRule="auto"/>
        <w:jc w:val="both"/>
        <w:rPr>
          <w:ins w:id="319" w:author="Ryan Hodges" w:date="2012-11-12T16:46:00Z"/>
          <w:rFonts w:ascii="Times New Roman" w:hAnsi="Times New Roman"/>
          <w:noProof/>
          <w:sz w:val="24"/>
          <w:szCs w:val="24"/>
        </w:rPr>
      </w:pPr>
      <w:ins w:id="320" w:author="Ryan Hodges" w:date="2012-11-12T16:47:00Z">
        <w:r>
          <w:rPr>
            <w:rFonts w:ascii="Times New Roman" w:hAnsi="Times New Roman"/>
            <w:noProof/>
            <w:sz w:val="24"/>
            <w:szCs w:val="24"/>
          </w:rPr>
          <w:t xml:space="preserve">43 </w:t>
        </w:r>
      </w:ins>
      <w:ins w:id="321" w:author="Ryan Hodges" w:date="2012-11-12T20:45:00Z">
        <w:r w:rsidR="008C3B76">
          <w:rPr>
            <w:rFonts w:ascii="Times New Roman" w:hAnsi="Times New Roman"/>
            <w:noProof/>
            <w:sz w:val="24"/>
            <w:szCs w:val="24"/>
          </w:rPr>
          <w:tab/>
        </w:r>
      </w:ins>
      <w:ins w:id="322" w:author="Ryan Hodges" w:date="2012-11-12T16:47:00Z">
        <w:r>
          <w:rPr>
            <w:rFonts w:ascii="Times New Roman" w:hAnsi="Times New Roman"/>
            <w:noProof/>
            <w:sz w:val="24"/>
            <w:szCs w:val="24"/>
          </w:rPr>
          <w:t>D</w:t>
        </w:r>
      </w:ins>
      <w:ins w:id="323" w:author="Ryan Hodges" w:date="2012-11-12T20:45:00Z">
        <w:r w:rsidR="008C3B76">
          <w:rPr>
            <w:rFonts w:ascii="Times New Roman" w:hAnsi="Times New Roman"/>
            <w:noProof/>
            <w:sz w:val="24"/>
            <w:szCs w:val="24"/>
          </w:rPr>
          <w:t>’</w:t>
        </w:r>
      </w:ins>
      <w:ins w:id="324" w:author="Ryan Hodges" w:date="2012-11-12T16:47:00Z">
        <w:r>
          <w:rPr>
            <w:rFonts w:ascii="Times New Roman" w:hAnsi="Times New Roman"/>
            <w:noProof/>
            <w:sz w:val="24"/>
            <w:szCs w:val="24"/>
          </w:rPr>
          <w:t>hooge</w:t>
        </w:r>
      </w:ins>
      <w:ins w:id="325" w:author="Ryan Hodges" w:date="2012-11-12T20:45:00Z">
        <w:r w:rsidR="008C3B76">
          <w:rPr>
            <w:rFonts w:ascii="Times New Roman" w:hAnsi="Times New Roman"/>
            <w:noProof/>
            <w:sz w:val="24"/>
            <w:szCs w:val="24"/>
          </w:rPr>
          <w:t xml:space="preserve">, J., </w:t>
        </w:r>
      </w:ins>
      <w:ins w:id="326" w:author="Ryan Hodges" w:date="2012-11-12T20:46:00Z">
        <w:r w:rsidR="008C3B76">
          <w:rPr>
            <w:rFonts w:ascii="Times New Roman" w:hAnsi="Times New Roman"/>
            <w:noProof/>
            <w:sz w:val="24"/>
            <w:szCs w:val="24"/>
          </w:rPr>
          <w:t xml:space="preserve">Heimdal, A. Regional strain and strain rate measurements by cardiac ultrasound: principles, implementation and limitations. </w:t>
        </w:r>
      </w:ins>
      <w:ins w:id="327" w:author="Ryan Hodges" w:date="2012-11-12T20:47:00Z">
        <w:r w:rsidR="008C3B76">
          <w:rPr>
            <w:rFonts w:ascii="Times New Roman" w:hAnsi="Times New Roman"/>
            <w:i/>
            <w:noProof/>
            <w:sz w:val="24"/>
            <w:szCs w:val="24"/>
          </w:rPr>
          <w:t xml:space="preserve">Eur J Echocardiogr </w:t>
        </w:r>
        <w:r w:rsidR="008C3B76">
          <w:rPr>
            <w:rFonts w:ascii="Times New Roman" w:hAnsi="Times New Roman"/>
            <w:b/>
            <w:noProof/>
            <w:sz w:val="24"/>
            <w:szCs w:val="24"/>
          </w:rPr>
          <w:t>1</w:t>
        </w:r>
        <w:r w:rsidR="008C3B76">
          <w:rPr>
            <w:rFonts w:ascii="Times New Roman" w:hAnsi="Times New Roman"/>
            <w:noProof/>
            <w:sz w:val="24"/>
            <w:szCs w:val="24"/>
          </w:rPr>
          <w:t>(3), 154-70 (2000).</w:t>
        </w:r>
      </w:ins>
    </w:p>
    <w:p w:rsidR="002076B0" w:rsidRPr="00E46266" w:rsidRDefault="002076B0" w:rsidP="00BD0719">
      <w:pPr>
        <w:spacing w:after="0" w:line="240" w:lineRule="auto"/>
        <w:jc w:val="both"/>
        <w:rPr>
          <w:rFonts w:ascii="Times New Roman" w:hAnsi="Times New Roman"/>
          <w:noProof/>
          <w:sz w:val="24"/>
          <w:szCs w:val="24"/>
        </w:rPr>
      </w:pPr>
      <w:r w:rsidRPr="00E46266">
        <w:rPr>
          <w:rFonts w:ascii="Times New Roman" w:hAnsi="Times New Roman"/>
          <w:noProof/>
          <w:sz w:val="24"/>
          <w:szCs w:val="24"/>
        </w:rPr>
        <w:t>4</w:t>
      </w:r>
      <w:ins w:id="328" w:author="Ryan Hodges" w:date="2012-11-12T16:47:00Z">
        <w:r w:rsidR="00301738">
          <w:rPr>
            <w:rFonts w:ascii="Times New Roman" w:hAnsi="Times New Roman"/>
            <w:noProof/>
            <w:sz w:val="24"/>
            <w:szCs w:val="24"/>
          </w:rPr>
          <w:t>4</w:t>
        </w:r>
      </w:ins>
      <w:del w:id="329" w:author="Ryan Hodges" w:date="2012-11-12T16:47:00Z">
        <w:r w:rsidRPr="00E46266" w:rsidDel="00301738">
          <w:rPr>
            <w:rFonts w:ascii="Times New Roman" w:hAnsi="Times New Roman"/>
            <w:noProof/>
            <w:sz w:val="24"/>
            <w:szCs w:val="24"/>
          </w:rPr>
          <w:delText>1</w:delText>
        </w:r>
      </w:del>
      <w:r w:rsidRPr="00E46266">
        <w:rPr>
          <w:rFonts w:ascii="Times New Roman" w:hAnsi="Times New Roman"/>
          <w:noProof/>
          <w:sz w:val="24"/>
          <w:szCs w:val="24"/>
        </w:rPr>
        <w:t>.</w:t>
      </w:r>
      <w:r w:rsidRPr="00E46266">
        <w:rPr>
          <w:rFonts w:ascii="Times New Roman" w:hAnsi="Times New Roman"/>
          <w:noProof/>
          <w:sz w:val="24"/>
          <w:szCs w:val="24"/>
        </w:rPr>
        <w:tab/>
        <w:t>Flake</w:t>
      </w:r>
      <w:r>
        <w:rPr>
          <w:rFonts w:ascii="Times New Roman" w:hAnsi="Times New Roman"/>
          <w:noProof/>
          <w:sz w:val="24"/>
          <w:szCs w:val="24"/>
        </w:rPr>
        <w:t>,</w:t>
      </w:r>
      <w:r w:rsidRPr="00E46266">
        <w:rPr>
          <w:rFonts w:ascii="Times New Roman" w:hAnsi="Times New Roman"/>
          <w:noProof/>
          <w:sz w:val="24"/>
          <w:szCs w:val="24"/>
        </w:rPr>
        <w:t xml:space="preserve"> A</w:t>
      </w:r>
      <w:r>
        <w:rPr>
          <w:rFonts w:ascii="Times New Roman" w:hAnsi="Times New Roman"/>
          <w:noProof/>
          <w:sz w:val="24"/>
          <w:szCs w:val="24"/>
        </w:rPr>
        <w:t>.</w:t>
      </w:r>
      <w:r w:rsidRPr="00E46266">
        <w:rPr>
          <w:rFonts w:ascii="Times New Roman" w:hAnsi="Times New Roman"/>
          <w:noProof/>
          <w:sz w:val="24"/>
          <w:szCs w:val="24"/>
        </w:rPr>
        <w:t>W</w:t>
      </w:r>
      <w:r>
        <w:rPr>
          <w:rFonts w:ascii="Times New Roman" w:hAnsi="Times New Roman"/>
          <w:noProof/>
          <w:sz w:val="24"/>
          <w:szCs w:val="24"/>
        </w:rPr>
        <w:t>.</w:t>
      </w:r>
      <w:r w:rsidRPr="00E46266">
        <w:rPr>
          <w:rFonts w:ascii="Times New Roman" w:hAnsi="Times New Roman"/>
          <w:noProof/>
          <w:sz w:val="24"/>
          <w:szCs w:val="24"/>
        </w:rPr>
        <w:t>, Villa</w:t>
      </w:r>
      <w:r>
        <w:rPr>
          <w:rFonts w:ascii="Times New Roman" w:hAnsi="Times New Roman"/>
          <w:noProof/>
          <w:sz w:val="24"/>
          <w:szCs w:val="24"/>
        </w:rPr>
        <w:t>,</w:t>
      </w:r>
      <w:r w:rsidRPr="00E46266">
        <w:rPr>
          <w:rFonts w:ascii="Times New Roman" w:hAnsi="Times New Roman"/>
          <w:noProof/>
          <w:sz w:val="24"/>
          <w:szCs w:val="24"/>
        </w:rPr>
        <w:t xml:space="preserve"> R</w:t>
      </w:r>
      <w:r>
        <w:rPr>
          <w:rFonts w:ascii="Times New Roman" w:hAnsi="Times New Roman"/>
          <w:noProof/>
          <w:sz w:val="24"/>
          <w:szCs w:val="24"/>
        </w:rPr>
        <w:t>.</w:t>
      </w:r>
      <w:r w:rsidRPr="00E46266">
        <w:rPr>
          <w:rFonts w:ascii="Times New Roman" w:hAnsi="Times New Roman"/>
          <w:noProof/>
          <w:sz w:val="24"/>
          <w:szCs w:val="24"/>
        </w:rPr>
        <w:t>L</w:t>
      </w:r>
      <w:r>
        <w:rPr>
          <w:rFonts w:ascii="Times New Roman" w:hAnsi="Times New Roman"/>
          <w:noProof/>
          <w:sz w:val="24"/>
          <w:szCs w:val="24"/>
        </w:rPr>
        <w:t>.</w:t>
      </w:r>
      <w:r w:rsidRPr="00E46266">
        <w:rPr>
          <w:rFonts w:ascii="Times New Roman" w:hAnsi="Times New Roman"/>
          <w:noProof/>
          <w:sz w:val="24"/>
          <w:szCs w:val="24"/>
        </w:rPr>
        <w:t>, Adzick</w:t>
      </w:r>
      <w:r>
        <w:rPr>
          <w:rFonts w:ascii="Times New Roman" w:hAnsi="Times New Roman"/>
          <w:noProof/>
          <w:sz w:val="24"/>
          <w:szCs w:val="24"/>
        </w:rPr>
        <w:t>,</w:t>
      </w:r>
      <w:r w:rsidRPr="00E46266">
        <w:rPr>
          <w:rFonts w:ascii="Times New Roman" w:hAnsi="Times New Roman"/>
          <w:noProof/>
          <w:sz w:val="24"/>
          <w:szCs w:val="24"/>
        </w:rPr>
        <w:t xml:space="preserve"> N</w:t>
      </w:r>
      <w:r>
        <w:rPr>
          <w:rFonts w:ascii="Times New Roman" w:hAnsi="Times New Roman"/>
          <w:noProof/>
          <w:sz w:val="24"/>
          <w:szCs w:val="24"/>
        </w:rPr>
        <w:t>.</w:t>
      </w:r>
      <w:r w:rsidRPr="00E46266">
        <w:rPr>
          <w:rFonts w:ascii="Times New Roman" w:hAnsi="Times New Roman"/>
          <w:noProof/>
          <w:sz w:val="24"/>
          <w:szCs w:val="24"/>
        </w:rPr>
        <w:t>S</w:t>
      </w:r>
      <w:r>
        <w:rPr>
          <w:rFonts w:ascii="Times New Roman" w:hAnsi="Times New Roman"/>
          <w:noProof/>
          <w:sz w:val="24"/>
          <w:szCs w:val="24"/>
        </w:rPr>
        <w:t>.</w:t>
      </w:r>
      <w:r w:rsidRPr="00E46266">
        <w:rPr>
          <w:rFonts w:ascii="Times New Roman" w:hAnsi="Times New Roman"/>
          <w:noProof/>
          <w:sz w:val="24"/>
          <w:szCs w:val="24"/>
        </w:rPr>
        <w:t>, Harrison</w:t>
      </w:r>
      <w:r>
        <w:rPr>
          <w:rFonts w:ascii="Times New Roman" w:hAnsi="Times New Roman"/>
          <w:noProof/>
          <w:sz w:val="24"/>
          <w:szCs w:val="24"/>
        </w:rPr>
        <w:t>,</w:t>
      </w:r>
      <w:r w:rsidRPr="00E46266">
        <w:rPr>
          <w:rFonts w:ascii="Times New Roman" w:hAnsi="Times New Roman"/>
          <w:noProof/>
          <w:sz w:val="24"/>
          <w:szCs w:val="24"/>
        </w:rPr>
        <w:t xml:space="preserve"> M</w:t>
      </w:r>
      <w:r>
        <w:rPr>
          <w:rFonts w:ascii="Times New Roman" w:hAnsi="Times New Roman"/>
          <w:noProof/>
          <w:sz w:val="24"/>
          <w:szCs w:val="24"/>
        </w:rPr>
        <w:t>.</w:t>
      </w:r>
      <w:r w:rsidRPr="00E46266">
        <w:rPr>
          <w:rFonts w:ascii="Times New Roman" w:hAnsi="Times New Roman"/>
          <w:noProof/>
          <w:sz w:val="24"/>
          <w:szCs w:val="24"/>
        </w:rPr>
        <w:t xml:space="preserve">R. Transamniotic fetal feeding. II. A model of intrauterine growth retardation using the relationship of "natural runting" to uterine position. </w:t>
      </w:r>
      <w:r w:rsidRPr="00523173">
        <w:rPr>
          <w:rFonts w:ascii="Times New Roman" w:hAnsi="Times New Roman"/>
          <w:i/>
          <w:noProof/>
          <w:sz w:val="24"/>
          <w:szCs w:val="24"/>
        </w:rPr>
        <w:t>J Pediatr Surg</w:t>
      </w:r>
      <w:r>
        <w:rPr>
          <w:rFonts w:ascii="Times New Roman" w:hAnsi="Times New Roman"/>
          <w:noProof/>
          <w:sz w:val="24"/>
          <w:szCs w:val="24"/>
        </w:rPr>
        <w:t xml:space="preserve"> </w:t>
      </w:r>
      <w:r w:rsidRPr="00523173">
        <w:rPr>
          <w:rFonts w:ascii="Times New Roman" w:hAnsi="Times New Roman"/>
          <w:b/>
          <w:noProof/>
          <w:sz w:val="24"/>
          <w:szCs w:val="24"/>
        </w:rPr>
        <w:t>22</w:t>
      </w:r>
      <w:r>
        <w:rPr>
          <w:rFonts w:ascii="Times New Roman" w:hAnsi="Times New Roman"/>
          <w:noProof/>
          <w:sz w:val="24"/>
          <w:szCs w:val="24"/>
        </w:rPr>
        <w:t xml:space="preserve">(9), </w:t>
      </w:r>
      <w:r w:rsidRPr="00E46266">
        <w:rPr>
          <w:rFonts w:ascii="Times New Roman" w:hAnsi="Times New Roman"/>
          <w:noProof/>
          <w:sz w:val="24"/>
          <w:szCs w:val="24"/>
        </w:rPr>
        <w:t>816-9</w:t>
      </w:r>
      <w:r>
        <w:rPr>
          <w:rFonts w:ascii="Times New Roman" w:hAnsi="Times New Roman"/>
          <w:noProof/>
          <w:sz w:val="24"/>
          <w:szCs w:val="24"/>
        </w:rPr>
        <w:t xml:space="preserve"> (1987)</w:t>
      </w:r>
      <w:r w:rsidRPr="00E46266">
        <w:rPr>
          <w:rFonts w:ascii="Times New Roman" w:hAnsi="Times New Roman"/>
          <w:noProof/>
          <w:sz w:val="24"/>
          <w:szCs w:val="24"/>
        </w:rPr>
        <w:t>.</w:t>
      </w:r>
    </w:p>
    <w:p w:rsidR="002076B0" w:rsidRPr="00E46266" w:rsidRDefault="002076B0" w:rsidP="00BD0719">
      <w:pPr>
        <w:spacing w:after="0" w:line="240" w:lineRule="auto"/>
        <w:ind w:left="720" w:hanging="720"/>
        <w:jc w:val="both"/>
        <w:rPr>
          <w:rFonts w:ascii="Times New Roman" w:hAnsi="Times New Roman"/>
          <w:noProof/>
          <w:sz w:val="24"/>
          <w:szCs w:val="24"/>
        </w:rPr>
      </w:pPr>
    </w:p>
    <w:p w:rsidR="002076B0" w:rsidRPr="00E46266" w:rsidRDefault="002076B0" w:rsidP="00BD0719">
      <w:pPr>
        <w:spacing w:line="240" w:lineRule="auto"/>
        <w:jc w:val="both"/>
        <w:rPr>
          <w:rFonts w:ascii="Times New Roman" w:hAnsi="Times New Roman"/>
          <w:sz w:val="24"/>
          <w:szCs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Default="002076B0" w:rsidP="00BD0719">
      <w:pPr>
        <w:spacing w:line="240" w:lineRule="auto"/>
        <w:rPr>
          <w:rFonts w:ascii="Times New Roman" w:hAnsi="Times New Roman"/>
          <w:sz w:val="24"/>
        </w:rPr>
      </w:pPr>
    </w:p>
    <w:p w:rsidR="002076B0" w:rsidRPr="00E46266" w:rsidRDefault="002076B0" w:rsidP="00BD0719">
      <w:pPr>
        <w:spacing w:line="240" w:lineRule="auto"/>
        <w:rPr>
          <w:rFonts w:ascii="Times New Roman" w:hAnsi="Times New Roman"/>
          <w:sz w:val="24"/>
        </w:rPr>
      </w:pPr>
    </w:p>
    <w:p w:rsidR="002076B0" w:rsidRPr="00E46266" w:rsidRDefault="002076B0" w:rsidP="00474B5E">
      <w:pPr>
        <w:spacing w:line="240" w:lineRule="auto"/>
        <w:jc w:val="both"/>
        <w:rPr>
          <w:rFonts w:ascii="Times New Roman" w:hAnsi="Times New Roman"/>
          <w:sz w:val="24"/>
          <w:szCs w:val="24"/>
        </w:rPr>
      </w:pPr>
    </w:p>
    <w:p w:rsidR="002076B0" w:rsidRPr="009B6A9E" w:rsidRDefault="002076B0" w:rsidP="00474B5E">
      <w:pPr>
        <w:spacing w:line="240" w:lineRule="auto"/>
        <w:jc w:val="both"/>
        <w:rPr>
          <w:rFonts w:ascii="Times New Roman" w:hAnsi="Times New Roman"/>
          <w:b/>
          <w:sz w:val="24"/>
          <w:szCs w:val="24"/>
        </w:rPr>
      </w:pPr>
      <w:r w:rsidRPr="009B6A9E">
        <w:rPr>
          <w:rFonts w:ascii="Times New Roman" w:hAnsi="Times New Roman"/>
          <w:b/>
          <w:sz w:val="24"/>
          <w:szCs w:val="24"/>
        </w:rPr>
        <w:t>Table of specific reagents and equipment:</w:t>
      </w:r>
    </w:p>
    <w:tbl>
      <w:tblPr>
        <w:tblW w:w="12320" w:type="dxa"/>
        <w:tblInd w:w="-1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82"/>
        <w:gridCol w:w="1483"/>
        <w:gridCol w:w="1003"/>
        <w:gridCol w:w="8525"/>
      </w:tblGrid>
      <w:tr w:rsidR="002076B0" w:rsidRPr="009B6A9E">
        <w:trPr>
          <w:trHeight w:val="300"/>
        </w:trPr>
        <w:tc>
          <w:tcPr>
            <w:tcW w:w="2041" w:type="dxa"/>
          </w:tcPr>
          <w:p w:rsidR="002076B0" w:rsidRPr="00B122B7" w:rsidRDefault="002076B0" w:rsidP="00B122B7">
            <w:pPr>
              <w:spacing w:after="0" w:line="240" w:lineRule="auto"/>
              <w:jc w:val="both"/>
              <w:rPr>
                <w:rFonts w:ascii="Times New Roman" w:hAnsi="Times New Roman"/>
                <w:bCs/>
                <w:sz w:val="24"/>
                <w:szCs w:val="24"/>
              </w:rPr>
            </w:pPr>
            <w:r w:rsidRPr="00B122B7">
              <w:rPr>
                <w:rFonts w:ascii="Times New Roman" w:hAnsi="Times New Roman"/>
                <w:bCs/>
                <w:sz w:val="24"/>
                <w:szCs w:val="24"/>
              </w:rPr>
              <w:t>Name of Reagent/Material</w:t>
            </w:r>
          </w:p>
        </w:tc>
        <w:tc>
          <w:tcPr>
            <w:tcW w:w="2552" w:type="dxa"/>
          </w:tcPr>
          <w:p w:rsidR="002076B0" w:rsidRPr="00B122B7" w:rsidRDefault="002076B0" w:rsidP="00B122B7">
            <w:pPr>
              <w:spacing w:after="0" w:line="240" w:lineRule="auto"/>
              <w:jc w:val="both"/>
              <w:rPr>
                <w:rFonts w:ascii="Times New Roman" w:hAnsi="Times New Roman"/>
                <w:bCs/>
                <w:sz w:val="24"/>
                <w:szCs w:val="24"/>
              </w:rPr>
            </w:pPr>
            <w:r w:rsidRPr="00B122B7">
              <w:rPr>
                <w:rFonts w:ascii="Times New Roman" w:hAnsi="Times New Roman"/>
                <w:bCs/>
                <w:sz w:val="24"/>
                <w:szCs w:val="24"/>
              </w:rPr>
              <w:t>Company</w:t>
            </w:r>
          </w:p>
        </w:tc>
        <w:tc>
          <w:tcPr>
            <w:tcW w:w="1417" w:type="dxa"/>
          </w:tcPr>
          <w:p w:rsidR="002076B0" w:rsidRPr="00B122B7" w:rsidRDefault="002076B0" w:rsidP="00B122B7">
            <w:pPr>
              <w:spacing w:after="0" w:line="240" w:lineRule="auto"/>
              <w:jc w:val="both"/>
              <w:rPr>
                <w:rFonts w:ascii="Times New Roman" w:hAnsi="Times New Roman"/>
                <w:bCs/>
                <w:sz w:val="24"/>
                <w:szCs w:val="24"/>
              </w:rPr>
            </w:pPr>
            <w:r w:rsidRPr="00B122B7">
              <w:rPr>
                <w:rFonts w:ascii="Times New Roman" w:hAnsi="Times New Roman"/>
                <w:bCs/>
                <w:sz w:val="24"/>
                <w:szCs w:val="24"/>
              </w:rPr>
              <w:t>Catalog Number</w:t>
            </w:r>
          </w:p>
        </w:tc>
        <w:tc>
          <w:tcPr>
            <w:tcW w:w="6310" w:type="dxa"/>
          </w:tcPr>
          <w:p w:rsidR="002076B0" w:rsidRPr="00B122B7" w:rsidRDefault="002076B0" w:rsidP="00B122B7">
            <w:pPr>
              <w:spacing w:after="0" w:line="240" w:lineRule="auto"/>
              <w:jc w:val="both"/>
              <w:rPr>
                <w:rFonts w:ascii="Times New Roman" w:hAnsi="Times New Roman"/>
                <w:bCs/>
                <w:sz w:val="24"/>
                <w:szCs w:val="24"/>
              </w:rPr>
            </w:pPr>
            <w:r w:rsidRPr="00B122B7">
              <w:rPr>
                <w:rFonts w:ascii="Times New Roman" w:hAnsi="Times New Roman"/>
                <w:bCs/>
                <w:sz w:val="24"/>
                <w:szCs w:val="24"/>
              </w:rPr>
              <w:t>Comments</w:t>
            </w:r>
          </w:p>
        </w:tc>
      </w:tr>
      <w:tr w:rsidR="002076B0" w:rsidRPr="009B6A9E">
        <w:trPr>
          <w:trHeight w:val="300"/>
        </w:trPr>
        <w:tc>
          <w:tcPr>
            <w:tcW w:w="2041" w:type="dxa"/>
          </w:tcPr>
          <w:p w:rsidR="002076B0" w:rsidRPr="00B122B7" w:rsidRDefault="002076B0" w:rsidP="00B122B7">
            <w:pPr>
              <w:spacing w:after="0" w:line="240" w:lineRule="auto"/>
              <w:jc w:val="both"/>
              <w:rPr>
                <w:rFonts w:ascii="Times New Roman" w:hAnsi="Times New Roman"/>
                <w:sz w:val="24"/>
                <w:szCs w:val="24"/>
              </w:rPr>
            </w:pPr>
            <w:proofErr w:type="spellStart"/>
            <w:r w:rsidRPr="00B122B7">
              <w:rPr>
                <w:rFonts w:ascii="Times New Roman" w:hAnsi="Times New Roman"/>
                <w:sz w:val="24"/>
                <w:szCs w:val="24"/>
              </w:rPr>
              <w:t>Ketamine</w:t>
            </w:r>
            <w:proofErr w:type="spellEnd"/>
          </w:p>
        </w:tc>
        <w:tc>
          <w:tcPr>
            <w:tcW w:w="2552" w:type="dxa"/>
          </w:tcPr>
          <w:p w:rsidR="002076B0" w:rsidRPr="00B122B7" w:rsidRDefault="002076B0" w:rsidP="00B122B7">
            <w:pPr>
              <w:spacing w:after="0" w:line="240" w:lineRule="auto"/>
              <w:jc w:val="both"/>
              <w:rPr>
                <w:rFonts w:ascii="Times New Roman" w:hAnsi="Times New Roman"/>
                <w:sz w:val="24"/>
                <w:szCs w:val="24"/>
              </w:rPr>
            </w:pPr>
            <w:proofErr w:type="spellStart"/>
            <w:r w:rsidRPr="00B122B7">
              <w:rPr>
                <w:rFonts w:ascii="Times New Roman" w:hAnsi="Times New Roman"/>
                <w:sz w:val="24"/>
                <w:szCs w:val="24"/>
              </w:rPr>
              <w:t>Ceva</w:t>
            </w:r>
            <w:proofErr w:type="spellEnd"/>
            <w:r w:rsidRPr="00B122B7">
              <w:rPr>
                <w:rFonts w:ascii="Times New Roman" w:hAnsi="Times New Roman"/>
                <w:sz w:val="24"/>
                <w:szCs w:val="24"/>
              </w:rPr>
              <w:t xml:space="preserve"> </w:t>
            </w:r>
            <w:proofErr w:type="spellStart"/>
            <w:r w:rsidRPr="00B122B7">
              <w:rPr>
                <w:rFonts w:ascii="Times New Roman" w:hAnsi="Times New Roman"/>
                <w:sz w:val="24"/>
                <w:szCs w:val="24"/>
              </w:rPr>
              <w:t>Sante</w:t>
            </w:r>
            <w:proofErr w:type="spellEnd"/>
            <w:r w:rsidRPr="00B122B7">
              <w:rPr>
                <w:rFonts w:ascii="Times New Roman" w:hAnsi="Times New Roman"/>
                <w:sz w:val="24"/>
                <w:szCs w:val="24"/>
              </w:rPr>
              <w:t xml:space="preserve"> </w:t>
            </w:r>
            <w:proofErr w:type="spellStart"/>
            <w:r w:rsidRPr="00B122B7">
              <w:rPr>
                <w:rFonts w:ascii="Times New Roman" w:hAnsi="Times New Roman"/>
                <w:sz w:val="24"/>
                <w:szCs w:val="24"/>
              </w:rPr>
              <w:t>Animale</w:t>
            </w:r>
            <w:proofErr w:type="spellEnd"/>
          </w:p>
        </w:tc>
        <w:tc>
          <w:tcPr>
            <w:tcW w:w="1417" w:type="dxa"/>
          </w:tcPr>
          <w:p w:rsidR="002076B0" w:rsidRPr="00B122B7" w:rsidRDefault="002076B0" w:rsidP="00B122B7">
            <w:pPr>
              <w:spacing w:after="0" w:line="240" w:lineRule="auto"/>
              <w:jc w:val="both"/>
              <w:rPr>
                <w:rFonts w:ascii="Times New Roman" w:hAnsi="Times New Roman"/>
                <w:sz w:val="24"/>
                <w:szCs w:val="24"/>
              </w:rPr>
            </w:pPr>
          </w:p>
        </w:tc>
        <w:tc>
          <w:tcPr>
            <w:tcW w:w="6310"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http://www.ceva.com/en</w:t>
            </w:r>
          </w:p>
        </w:tc>
      </w:tr>
      <w:tr w:rsidR="002076B0" w:rsidRPr="009B6A9E">
        <w:trPr>
          <w:trHeight w:val="300"/>
        </w:trPr>
        <w:tc>
          <w:tcPr>
            <w:tcW w:w="2041" w:type="dxa"/>
          </w:tcPr>
          <w:p w:rsidR="002076B0" w:rsidRPr="00B122B7" w:rsidRDefault="002076B0" w:rsidP="00B122B7">
            <w:pPr>
              <w:spacing w:after="0" w:line="240" w:lineRule="auto"/>
              <w:jc w:val="both"/>
              <w:rPr>
                <w:rFonts w:ascii="Times New Roman" w:hAnsi="Times New Roman"/>
                <w:sz w:val="24"/>
                <w:szCs w:val="24"/>
              </w:rPr>
            </w:pPr>
            <w:proofErr w:type="spellStart"/>
            <w:r w:rsidRPr="00B122B7">
              <w:rPr>
                <w:rFonts w:ascii="Times New Roman" w:hAnsi="Times New Roman"/>
                <w:sz w:val="24"/>
                <w:szCs w:val="24"/>
              </w:rPr>
              <w:t>Xylazine</w:t>
            </w:r>
            <w:proofErr w:type="spellEnd"/>
          </w:p>
        </w:tc>
        <w:tc>
          <w:tcPr>
            <w:tcW w:w="2552" w:type="dxa"/>
            <w:noWrap/>
          </w:tcPr>
          <w:p w:rsidR="002076B0" w:rsidRPr="00B122B7" w:rsidRDefault="002076B0" w:rsidP="00B122B7">
            <w:pPr>
              <w:spacing w:after="0" w:line="240" w:lineRule="auto"/>
              <w:jc w:val="both"/>
              <w:rPr>
                <w:rFonts w:ascii="Times New Roman" w:hAnsi="Times New Roman"/>
                <w:sz w:val="24"/>
                <w:szCs w:val="24"/>
              </w:rPr>
            </w:pPr>
            <w:proofErr w:type="spellStart"/>
            <w:r w:rsidRPr="00B122B7">
              <w:rPr>
                <w:rFonts w:ascii="Times New Roman" w:hAnsi="Times New Roman"/>
                <w:sz w:val="24"/>
                <w:szCs w:val="24"/>
              </w:rPr>
              <w:t>Ceva</w:t>
            </w:r>
            <w:proofErr w:type="spellEnd"/>
            <w:r w:rsidRPr="00B122B7">
              <w:rPr>
                <w:rFonts w:ascii="Times New Roman" w:hAnsi="Times New Roman"/>
                <w:sz w:val="24"/>
                <w:szCs w:val="24"/>
              </w:rPr>
              <w:t xml:space="preserve"> </w:t>
            </w:r>
            <w:proofErr w:type="spellStart"/>
            <w:r w:rsidRPr="00B122B7">
              <w:rPr>
                <w:rFonts w:ascii="Times New Roman" w:hAnsi="Times New Roman"/>
                <w:sz w:val="24"/>
                <w:szCs w:val="24"/>
              </w:rPr>
              <w:t>Sante</w:t>
            </w:r>
            <w:proofErr w:type="spellEnd"/>
            <w:r w:rsidRPr="00B122B7">
              <w:rPr>
                <w:rFonts w:ascii="Times New Roman" w:hAnsi="Times New Roman"/>
                <w:sz w:val="24"/>
                <w:szCs w:val="24"/>
              </w:rPr>
              <w:t xml:space="preserve"> </w:t>
            </w:r>
            <w:proofErr w:type="spellStart"/>
            <w:r w:rsidRPr="00B122B7">
              <w:rPr>
                <w:rFonts w:ascii="Times New Roman" w:hAnsi="Times New Roman"/>
                <w:sz w:val="24"/>
                <w:szCs w:val="24"/>
              </w:rPr>
              <w:t>Animale</w:t>
            </w:r>
            <w:proofErr w:type="spellEnd"/>
          </w:p>
        </w:tc>
        <w:tc>
          <w:tcPr>
            <w:tcW w:w="1417" w:type="dxa"/>
          </w:tcPr>
          <w:p w:rsidR="002076B0" w:rsidRPr="00B122B7" w:rsidRDefault="002076B0" w:rsidP="00B122B7">
            <w:pPr>
              <w:spacing w:after="0" w:line="240" w:lineRule="auto"/>
              <w:jc w:val="both"/>
              <w:rPr>
                <w:rFonts w:ascii="Times New Roman" w:hAnsi="Times New Roman"/>
                <w:sz w:val="24"/>
                <w:szCs w:val="24"/>
              </w:rPr>
            </w:pPr>
          </w:p>
        </w:tc>
        <w:tc>
          <w:tcPr>
            <w:tcW w:w="6310"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http://www.ceva.com/en</w:t>
            </w:r>
          </w:p>
        </w:tc>
      </w:tr>
      <w:tr w:rsidR="002076B0" w:rsidRPr="009B6A9E">
        <w:trPr>
          <w:trHeight w:val="300"/>
        </w:trPr>
        <w:tc>
          <w:tcPr>
            <w:tcW w:w="2041"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 xml:space="preserve">Depot </w:t>
            </w:r>
            <w:proofErr w:type="spellStart"/>
            <w:r w:rsidRPr="00B122B7">
              <w:rPr>
                <w:rFonts w:ascii="Times New Roman" w:hAnsi="Times New Roman"/>
                <w:sz w:val="24"/>
                <w:szCs w:val="24"/>
              </w:rPr>
              <w:t>Provera</w:t>
            </w:r>
            <w:proofErr w:type="spellEnd"/>
          </w:p>
        </w:tc>
        <w:tc>
          <w:tcPr>
            <w:tcW w:w="2552" w:type="dxa"/>
            <w:noWrap/>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Pharmacia Upjohn</w:t>
            </w:r>
          </w:p>
        </w:tc>
        <w:tc>
          <w:tcPr>
            <w:tcW w:w="1417" w:type="dxa"/>
          </w:tcPr>
          <w:p w:rsidR="002076B0" w:rsidRPr="00B122B7" w:rsidRDefault="002076B0" w:rsidP="00B122B7">
            <w:pPr>
              <w:spacing w:after="0" w:line="240" w:lineRule="auto"/>
              <w:jc w:val="both"/>
              <w:rPr>
                <w:rFonts w:ascii="Times New Roman" w:hAnsi="Times New Roman"/>
                <w:sz w:val="24"/>
                <w:szCs w:val="24"/>
              </w:rPr>
            </w:pPr>
          </w:p>
        </w:tc>
        <w:tc>
          <w:tcPr>
            <w:tcW w:w="6310" w:type="dxa"/>
          </w:tcPr>
          <w:p w:rsidR="002076B0" w:rsidRPr="00B122B7" w:rsidRDefault="002076B0" w:rsidP="00B122B7">
            <w:pPr>
              <w:spacing w:after="0" w:line="240" w:lineRule="auto"/>
              <w:jc w:val="both"/>
              <w:rPr>
                <w:rFonts w:ascii="Times New Roman" w:hAnsi="Times New Roman"/>
                <w:sz w:val="24"/>
                <w:szCs w:val="24"/>
              </w:rPr>
            </w:pPr>
          </w:p>
        </w:tc>
      </w:tr>
      <w:tr w:rsidR="002076B0" w:rsidRPr="009B6A9E">
        <w:trPr>
          <w:trHeight w:val="300"/>
        </w:trPr>
        <w:tc>
          <w:tcPr>
            <w:tcW w:w="2041"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Penicillin G</w:t>
            </w:r>
          </w:p>
        </w:tc>
        <w:tc>
          <w:tcPr>
            <w:tcW w:w="2552" w:type="dxa"/>
            <w:noWrap/>
          </w:tcPr>
          <w:p w:rsidR="002076B0" w:rsidRPr="00B122B7" w:rsidRDefault="002076B0" w:rsidP="00B122B7">
            <w:pPr>
              <w:spacing w:after="0" w:line="240" w:lineRule="auto"/>
              <w:jc w:val="both"/>
              <w:rPr>
                <w:rFonts w:ascii="Times New Roman" w:hAnsi="Times New Roman"/>
                <w:sz w:val="24"/>
                <w:szCs w:val="24"/>
              </w:rPr>
            </w:pPr>
            <w:proofErr w:type="spellStart"/>
            <w:r w:rsidRPr="00B122B7">
              <w:rPr>
                <w:rFonts w:ascii="Times New Roman" w:hAnsi="Times New Roman"/>
                <w:sz w:val="24"/>
                <w:szCs w:val="24"/>
              </w:rPr>
              <w:t>Kela</w:t>
            </w:r>
            <w:proofErr w:type="spellEnd"/>
            <w:r w:rsidRPr="00B122B7">
              <w:rPr>
                <w:rFonts w:ascii="Times New Roman" w:hAnsi="Times New Roman"/>
                <w:sz w:val="24"/>
                <w:szCs w:val="24"/>
              </w:rPr>
              <w:t xml:space="preserve"> </w:t>
            </w:r>
            <w:proofErr w:type="spellStart"/>
            <w:r w:rsidRPr="00B122B7">
              <w:rPr>
                <w:rFonts w:ascii="Times New Roman" w:hAnsi="Times New Roman"/>
                <w:sz w:val="24"/>
                <w:szCs w:val="24"/>
              </w:rPr>
              <w:t>Pharma</w:t>
            </w:r>
            <w:proofErr w:type="spellEnd"/>
          </w:p>
        </w:tc>
        <w:tc>
          <w:tcPr>
            <w:tcW w:w="1417" w:type="dxa"/>
          </w:tcPr>
          <w:p w:rsidR="002076B0" w:rsidRPr="00B122B7" w:rsidRDefault="002076B0" w:rsidP="00B122B7">
            <w:pPr>
              <w:spacing w:after="0" w:line="240" w:lineRule="auto"/>
              <w:jc w:val="both"/>
              <w:rPr>
                <w:rFonts w:ascii="Times New Roman" w:hAnsi="Times New Roman"/>
                <w:sz w:val="24"/>
                <w:szCs w:val="24"/>
              </w:rPr>
            </w:pPr>
          </w:p>
        </w:tc>
        <w:tc>
          <w:tcPr>
            <w:tcW w:w="6310" w:type="dxa"/>
            <w:noWrap/>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http://www.kela.be</w:t>
            </w:r>
          </w:p>
        </w:tc>
      </w:tr>
      <w:tr w:rsidR="002076B0" w:rsidRPr="009B6A9E">
        <w:trPr>
          <w:trHeight w:val="300"/>
        </w:trPr>
        <w:tc>
          <w:tcPr>
            <w:tcW w:w="2041" w:type="dxa"/>
          </w:tcPr>
          <w:p w:rsidR="002076B0" w:rsidRPr="00B122B7" w:rsidRDefault="002076B0" w:rsidP="00B122B7">
            <w:pPr>
              <w:spacing w:after="0" w:line="240" w:lineRule="auto"/>
              <w:jc w:val="both"/>
              <w:rPr>
                <w:rFonts w:ascii="Times New Roman" w:hAnsi="Times New Roman"/>
                <w:sz w:val="24"/>
                <w:szCs w:val="24"/>
              </w:rPr>
            </w:pPr>
            <w:proofErr w:type="spellStart"/>
            <w:r w:rsidRPr="00B122B7">
              <w:rPr>
                <w:rFonts w:ascii="Times New Roman" w:hAnsi="Times New Roman"/>
                <w:sz w:val="24"/>
                <w:szCs w:val="24"/>
              </w:rPr>
              <w:t>Lidocaine</w:t>
            </w:r>
            <w:proofErr w:type="spellEnd"/>
          </w:p>
        </w:tc>
        <w:tc>
          <w:tcPr>
            <w:tcW w:w="2552" w:type="dxa"/>
            <w:noWrap/>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B Braun Medical</w:t>
            </w:r>
          </w:p>
        </w:tc>
        <w:tc>
          <w:tcPr>
            <w:tcW w:w="1417" w:type="dxa"/>
          </w:tcPr>
          <w:p w:rsidR="002076B0" w:rsidRPr="00B122B7" w:rsidRDefault="002076B0" w:rsidP="00B122B7">
            <w:pPr>
              <w:spacing w:after="0" w:line="240" w:lineRule="auto"/>
              <w:jc w:val="both"/>
              <w:rPr>
                <w:rFonts w:ascii="Times New Roman" w:hAnsi="Times New Roman"/>
                <w:sz w:val="24"/>
                <w:szCs w:val="24"/>
              </w:rPr>
            </w:pPr>
          </w:p>
        </w:tc>
        <w:tc>
          <w:tcPr>
            <w:tcW w:w="6310"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http://www.bbraun.com/</w:t>
            </w:r>
          </w:p>
        </w:tc>
      </w:tr>
      <w:tr w:rsidR="002076B0" w:rsidRPr="009B6A9E">
        <w:trPr>
          <w:trHeight w:val="600"/>
        </w:trPr>
        <w:tc>
          <w:tcPr>
            <w:tcW w:w="2041" w:type="dxa"/>
          </w:tcPr>
          <w:p w:rsidR="002076B0" w:rsidRPr="00B122B7" w:rsidRDefault="002076B0" w:rsidP="00B122B7">
            <w:pPr>
              <w:spacing w:after="0" w:line="240" w:lineRule="auto"/>
              <w:jc w:val="both"/>
              <w:rPr>
                <w:rFonts w:ascii="Times New Roman" w:hAnsi="Times New Roman"/>
                <w:sz w:val="24"/>
                <w:szCs w:val="24"/>
              </w:rPr>
            </w:pPr>
            <w:proofErr w:type="spellStart"/>
            <w:r w:rsidRPr="00B122B7">
              <w:rPr>
                <w:rFonts w:ascii="Times New Roman" w:hAnsi="Times New Roman"/>
                <w:sz w:val="24"/>
                <w:szCs w:val="24"/>
              </w:rPr>
              <w:t>Temgesic</w:t>
            </w:r>
            <w:proofErr w:type="spellEnd"/>
          </w:p>
        </w:tc>
        <w:tc>
          <w:tcPr>
            <w:tcW w:w="2552" w:type="dxa"/>
            <w:noWrap/>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Schering-Plough</w:t>
            </w:r>
          </w:p>
        </w:tc>
        <w:tc>
          <w:tcPr>
            <w:tcW w:w="1417" w:type="dxa"/>
          </w:tcPr>
          <w:p w:rsidR="002076B0" w:rsidRPr="00B122B7" w:rsidRDefault="002076B0" w:rsidP="00B122B7">
            <w:pPr>
              <w:spacing w:after="0" w:line="240" w:lineRule="auto"/>
              <w:jc w:val="both"/>
              <w:rPr>
                <w:rFonts w:ascii="Times New Roman" w:hAnsi="Times New Roman"/>
                <w:sz w:val="24"/>
                <w:szCs w:val="24"/>
              </w:rPr>
            </w:pPr>
          </w:p>
        </w:tc>
        <w:tc>
          <w:tcPr>
            <w:tcW w:w="6310"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http://www.merck-animal-health-usa.com/</w:t>
            </w:r>
          </w:p>
        </w:tc>
      </w:tr>
      <w:tr w:rsidR="002076B0" w:rsidRPr="002076B0">
        <w:trPr>
          <w:trHeight w:val="600"/>
        </w:trPr>
        <w:tc>
          <w:tcPr>
            <w:tcW w:w="2041" w:type="dxa"/>
          </w:tcPr>
          <w:p w:rsidR="002076B0" w:rsidRPr="00B122B7" w:rsidRDefault="002076B0" w:rsidP="00B122B7">
            <w:pPr>
              <w:spacing w:after="0" w:line="240" w:lineRule="auto"/>
              <w:jc w:val="both"/>
              <w:rPr>
                <w:rFonts w:ascii="Times New Roman" w:hAnsi="Times New Roman"/>
                <w:sz w:val="24"/>
                <w:szCs w:val="24"/>
              </w:rPr>
            </w:pPr>
            <w:proofErr w:type="spellStart"/>
            <w:r w:rsidRPr="00B122B7">
              <w:rPr>
                <w:rFonts w:ascii="Times New Roman" w:hAnsi="Times New Roman"/>
                <w:sz w:val="24"/>
                <w:szCs w:val="24"/>
              </w:rPr>
              <w:t>Isolurane</w:t>
            </w:r>
            <w:proofErr w:type="spellEnd"/>
          </w:p>
        </w:tc>
        <w:tc>
          <w:tcPr>
            <w:tcW w:w="2552" w:type="dxa"/>
            <w:noWrap/>
          </w:tcPr>
          <w:p w:rsidR="002076B0" w:rsidRPr="002076B0" w:rsidRDefault="009A2F29" w:rsidP="00B122B7">
            <w:pPr>
              <w:spacing w:after="0" w:line="240" w:lineRule="auto"/>
              <w:jc w:val="both"/>
              <w:rPr>
                <w:rFonts w:ascii="Times New Roman" w:hAnsi="Times New Roman"/>
                <w:sz w:val="24"/>
                <w:szCs w:val="24"/>
                <w:lang w:val="sv-SE"/>
              </w:rPr>
            </w:pPr>
            <w:proofErr w:type="spellStart"/>
            <w:r w:rsidRPr="009A2F29">
              <w:rPr>
                <w:rFonts w:ascii="Times New Roman" w:hAnsi="Times New Roman"/>
                <w:sz w:val="24"/>
                <w:szCs w:val="24"/>
                <w:lang w:val="sv-SE"/>
              </w:rPr>
              <w:t>Isoba</w:t>
            </w:r>
            <w:proofErr w:type="spellEnd"/>
            <w:r w:rsidRPr="009A2F29">
              <w:rPr>
                <w:rFonts w:ascii="Times New Roman" w:hAnsi="Times New Roman"/>
                <w:sz w:val="24"/>
                <w:szCs w:val="24"/>
                <w:lang w:val="sv-SE"/>
              </w:rPr>
              <w:t xml:space="preserve"> Vet; Abbott Laboratories Ltd</w:t>
            </w:r>
          </w:p>
        </w:tc>
        <w:tc>
          <w:tcPr>
            <w:tcW w:w="1417" w:type="dxa"/>
          </w:tcPr>
          <w:p w:rsidR="002076B0" w:rsidRPr="002076B0" w:rsidRDefault="002076B0" w:rsidP="00B122B7">
            <w:pPr>
              <w:spacing w:after="0" w:line="240" w:lineRule="auto"/>
              <w:jc w:val="both"/>
              <w:rPr>
                <w:rFonts w:ascii="Times New Roman" w:hAnsi="Times New Roman"/>
                <w:sz w:val="24"/>
                <w:szCs w:val="24"/>
                <w:lang w:val="sv-SE"/>
              </w:rPr>
            </w:pPr>
          </w:p>
        </w:tc>
        <w:tc>
          <w:tcPr>
            <w:tcW w:w="6310" w:type="dxa"/>
          </w:tcPr>
          <w:p w:rsidR="002076B0" w:rsidRPr="002076B0" w:rsidRDefault="009A2F29" w:rsidP="00B122B7">
            <w:pPr>
              <w:spacing w:after="0" w:line="240" w:lineRule="auto"/>
              <w:jc w:val="both"/>
              <w:rPr>
                <w:rFonts w:ascii="Times New Roman" w:hAnsi="Times New Roman"/>
                <w:sz w:val="24"/>
                <w:szCs w:val="24"/>
                <w:lang w:val="sv-SE"/>
              </w:rPr>
            </w:pPr>
            <w:r w:rsidRPr="009A2F29">
              <w:rPr>
                <w:rFonts w:ascii="Times New Roman" w:hAnsi="Times New Roman"/>
                <w:sz w:val="24"/>
                <w:szCs w:val="24"/>
                <w:lang w:val="sv-SE"/>
              </w:rPr>
              <w:t>http://www.abbottanimalhealth.com/index.html</w:t>
            </w:r>
          </w:p>
        </w:tc>
      </w:tr>
      <w:tr w:rsidR="002076B0" w:rsidRPr="009B6A9E">
        <w:trPr>
          <w:trHeight w:val="600"/>
        </w:trPr>
        <w:tc>
          <w:tcPr>
            <w:tcW w:w="2041"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Ethicon</w:t>
            </w:r>
          </w:p>
        </w:tc>
        <w:tc>
          <w:tcPr>
            <w:tcW w:w="2552"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Johnson and Johnson</w:t>
            </w:r>
          </w:p>
        </w:tc>
        <w:tc>
          <w:tcPr>
            <w:tcW w:w="1417" w:type="dxa"/>
          </w:tcPr>
          <w:p w:rsidR="002076B0" w:rsidRPr="00B122B7" w:rsidRDefault="002076B0" w:rsidP="00B122B7">
            <w:pPr>
              <w:spacing w:after="0" w:line="240" w:lineRule="auto"/>
              <w:jc w:val="both"/>
              <w:rPr>
                <w:rFonts w:ascii="Times New Roman" w:hAnsi="Times New Roman"/>
                <w:sz w:val="24"/>
                <w:szCs w:val="24"/>
              </w:rPr>
            </w:pPr>
          </w:p>
        </w:tc>
        <w:tc>
          <w:tcPr>
            <w:tcW w:w="6310"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http://www.ethiconproducts.co.uk/products/sutures</w:t>
            </w:r>
          </w:p>
        </w:tc>
      </w:tr>
      <w:tr w:rsidR="002076B0" w:rsidRPr="009B6A9E">
        <w:trPr>
          <w:trHeight w:val="600"/>
        </w:trPr>
        <w:tc>
          <w:tcPr>
            <w:tcW w:w="2041"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Ethicon</w:t>
            </w:r>
          </w:p>
        </w:tc>
        <w:tc>
          <w:tcPr>
            <w:tcW w:w="2552"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Johnson and Johnson</w:t>
            </w:r>
          </w:p>
        </w:tc>
        <w:tc>
          <w:tcPr>
            <w:tcW w:w="1417" w:type="dxa"/>
          </w:tcPr>
          <w:p w:rsidR="002076B0" w:rsidRPr="00B122B7" w:rsidRDefault="002076B0" w:rsidP="00B122B7">
            <w:pPr>
              <w:spacing w:after="0" w:line="240" w:lineRule="auto"/>
              <w:jc w:val="both"/>
              <w:rPr>
                <w:rFonts w:ascii="Times New Roman" w:hAnsi="Times New Roman"/>
                <w:sz w:val="24"/>
                <w:szCs w:val="24"/>
              </w:rPr>
            </w:pPr>
          </w:p>
        </w:tc>
        <w:tc>
          <w:tcPr>
            <w:tcW w:w="6310"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http://www.ethiconproducts.co.uk/products/sutures</w:t>
            </w:r>
          </w:p>
        </w:tc>
      </w:tr>
      <w:tr w:rsidR="002076B0" w:rsidRPr="009B6A9E">
        <w:trPr>
          <w:trHeight w:val="600"/>
        </w:trPr>
        <w:tc>
          <w:tcPr>
            <w:tcW w:w="2041"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Ethicon</w:t>
            </w:r>
          </w:p>
        </w:tc>
        <w:tc>
          <w:tcPr>
            <w:tcW w:w="2552"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Johnson and Johnson</w:t>
            </w:r>
          </w:p>
        </w:tc>
        <w:tc>
          <w:tcPr>
            <w:tcW w:w="1417" w:type="dxa"/>
          </w:tcPr>
          <w:p w:rsidR="002076B0" w:rsidRPr="00B122B7" w:rsidRDefault="002076B0" w:rsidP="00B122B7">
            <w:pPr>
              <w:spacing w:after="0" w:line="240" w:lineRule="auto"/>
              <w:jc w:val="both"/>
              <w:rPr>
                <w:rFonts w:ascii="Times New Roman" w:hAnsi="Times New Roman"/>
                <w:sz w:val="24"/>
                <w:szCs w:val="24"/>
              </w:rPr>
            </w:pPr>
          </w:p>
        </w:tc>
        <w:tc>
          <w:tcPr>
            <w:tcW w:w="6310"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http://www.ethiconproducts.co.uk/products/sutures</w:t>
            </w:r>
          </w:p>
        </w:tc>
      </w:tr>
      <w:tr w:rsidR="002076B0" w:rsidRPr="009B6A9E">
        <w:trPr>
          <w:trHeight w:val="600"/>
        </w:trPr>
        <w:tc>
          <w:tcPr>
            <w:tcW w:w="2041"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VEVO 2100</w:t>
            </w:r>
          </w:p>
        </w:tc>
        <w:tc>
          <w:tcPr>
            <w:tcW w:w="2552" w:type="dxa"/>
          </w:tcPr>
          <w:p w:rsidR="002076B0" w:rsidRPr="00B122B7" w:rsidRDefault="002076B0" w:rsidP="00B122B7">
            <w:pPr>
              <w:spacing w:after="0" w:line="240" w:lineRule="auto"/>
              <w:jc w:val="both"/>
              <w:rPr>
                <w:rFonts w:ascii="Times New Roman" w:hAnsi="Times New Roman"/>
                <w:sz w:val="24"/>
                <w:szCs w:val="24"/>
              </w:rPr>
            </w:pPr>
            <w:proofErr w:type="spellStart"/>
            <w:r w:rsidRPr="00B122B7">
              <w:rPr>
                <w:rFonts w:ascii="Times New Roman" w:hAnsi="Times New Roman"/>
                <w:sz w:val="24"/>
                <w:szCs w:val="24"/>
              </w:rPr>
              <w:t>VisualSonics</w:t>
            </w:r>
            <w:proofErr w:type="spellEnd"/>
          </w:p>
        </w:tc>
        <w:tc>
          <w:tcPr>
            <w:tcW w:w="1417" w:type="dxa"/>
            <w:noWrap/>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SN100-0032</w:t>
            </w:r>
          </w:p>
        </w:tc>
        <w:tc>
          <w:tcPr>
            <w:tcW w:w="6310"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http://www.visualsonics.com/</w:t>
            </w:r>
          </w:p>
        </w:tc>
      </w:tr>
      <w:tr w:rsidR="002076B0" w:rsidRPr="009B6A9E">
        <w:trPr>
          <w:trHeight w:val="900"/>
        </w:trPr>
        <w:tc>
          <w:tcPr>
            <w:tcW w:w="2041" w:type="dxa"/>
          </w:tcPr>
          <w:p w:rsidR="002076B0" w:rsidRPr="00B122B7" w:rsidRDefault="002076B0" w:rsidP="00B122B7">
            <w:pPr>
              <w:spacing w:after="0" w:line="240" w:lineRule="auto"/>
              <w:jc w:val="both"/>
              <w:rPr>
                <w:rFonts w:ascii="Times New Roman" w:hAnsi="Times New Roman"/>
                <w:sz w:val="24"/>
                <w:szCs w:val="24"/>
              </w:rPr>
            </w:pPr>
            <w:proofErr w:type="spellStart"/>
            <w:r w:rsidRPr="00B122B7">
              <w:rPr>
                <w:rFonts w:ascii="Times New Roman" w:hAnsi="Times New Roman"/>
                <w:sz w:val="24"/>
                <w:szCs w:val="24"/>
              </w:rPr>
              <w:t>Aquasonic</w:t>
            </w:r>
            <w:proofErr w:type="spellEnd"/>
            <w:r w:rsidRPr="00B122B7">
              <w:rPr>
                <w:rFonts w:ascii="Times New Roman" w:hAnsi="Times New Roman"/>
                <w:sz w:val="24"/>
                <w:szCs w:val="24"/>
              </w:rPr>
              <w:t xml:space="preserve"> Gel</w:t>
            </w:r>
          </w:p>
        </w:tc>
        <w:tc>
          <w:tcPr>
            <w:tcW w:w="2552"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Parker Laboratories</w:t>
            </w:r>
          </w:p>
        </w:tc>
        <w:tc>
          <w:tcPr>
            <w:tcW w:w="1417"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01 02</w:t>
            </w:r>
          </w:p>
        </w:tc>
        <w:tc>
          <w:tcPr>
            <w:tcW w:w="6310" w:type="dxa"/>
          </w:tcPr>
          <w:p w:rsidR="002076B0" w:rsidRPr="00B122B7" w:rsidRDefault="002076B0" w:rsidP="00B122B7">
            <w:pPr>
              <w:spacing w:after="0" w:line="240" w:lineRule="auto"/>
              <w:jc w:val="both"/>
              <w:rPr>
                <w:rFonts w:ascii="Times New Roman" w:hAnsi="Times New Roman"/>
                <w:sz w:val="24"/>
                <w:szCs w:val="24"/>
              </w:rPr>
            </w:pPr>
            <w:r w:rsidRPr="00B122B7">
              <w:rPr>
                <w:rFonts w:ascii="Times New Roman" w:hAnsi="Times New Roman"/>
                <w:sz w:val="24"/>
                <w:szCs w:val="24"/>
              </w:rPr>
              <w:t>http://www.parkerlabs.com/ultrasound_products.html</w:t>
            </w:r>
          </w:p>
        </w:tc>
      </w:tr>
      <w:tr w:rsidR="00A57981" w:rsidRPr="009B6A9E">
        <w:trPr>
          <w:trHeight w:val="900"/>
        </w:trPr>
        <w:tc>
          <w:tcPr>
            <w:tcW w:w="2041" w:type="dxa"/>
          </w:tcPr>
          <w:p w:rsidR="00A57981" w:rsidRPr="00B122B7" w:rsidRDefault="00A57981" w:rsidP="00B122B7">
            <w:pPr>
              <w:spacing w:after="0" w:line="240" w:lineRule="auto"/>
              <w:jc w:val="both"/>
              <w:rPr>
                <w:rFonts w:ascii="Times New Roman" w:hAnsi="Times New Roman"/>
                <w:sz w:val="24"/>
                <w:szCs w:val="24"/>
              </w:rPr>
            </w:pPr>
            <w:proofErr w:type="spellStart"/>
            <w:ins w:id="330" w:author="Ryan Hodges" w:date="2012-11-14T20:16:00Z">
              <w:r>
                <w:rPr>
                  <w:rFonts w:ascii="Times New Roman" w:hAnsi="Times New Roman"/>
                  <w:sz w:val="24"/>
                  <w:szCs w:val="24"/>
                </w:rPr>
                <w:t>Nellcor</w:t>
              </w:r>
              <w:proofErr w:type="spellEnd"/>
              <w:r>
                <w:rPr>
                  <w:rFonts w:ascii="Times New Roman" w:hAnsi="Times New Roman"/>
                  <w:sz w:val="24"/>
                  <w:szCs w:val="24"/>
                </w:rPr>
                <w:t xml:space="preserve"> </w:t>
              </w:r>
            </w:ins>
            <w:ins w:id="331" w:author="Ryan Hodges" w:date="2012-11-14T20:15:00Z">
              <w:r>
                <w:rPr>
                  <w:rFonts w:ascii="Times New Roman" w:hAnsi="Times New Roman"/>
                  <w:sz w:val="24"/>
                  <w:szCs w:val="24"/>
                </w:rPr>
                <w:t>N-20</w:t>
              </w:r>
            </w:ins>
            <w:ins w:id="332" w:author="Ryan Hodges" w:date="2012-11-14T20:17:00Z">
              <w:r>
                <w:rPr>
                  <w:rFonts w:ascii="Times New Roman" w:hAnsi="Times New Roman"/>
                  <w:sz w:val="24"/>
                  <w:szCs w:val="24"/>
                </w:rPr>
                <w:t>PA</w:t>
              </w:r>
            </w:ins>
            <w:ins w:id="333" w:author="Ryan Hodges" w:date="2012-11-14T20:15:00Z">
              <w:r>
                <w:rPr>
                  <w:rFonts w:ascii="Times New Roman" w:hAnsi="Times New Roman"/>
                  <w:sz w:val="24"/>
                  <w:szCs w:val="24"/>
                </w:rPr>
                <w:t xml:space="preserve"> Pulse </w:t>
              </w:r>
              <w:proofErr w:type="spellStart"/>
              <w:r>
                <w:rPr>
                  <w:rFonts w:ascii="Times New Roman" w:hAnsi="Times New Roman"/>
                  <w:sz w:val="24"/>
                  <w:szCs w:val="24"/>
                </w:rPr>
                <w:t>oximeter</w:t>
              </w:r>
            </w:ins>
            <w:proofErr w:type="spellEnd"/>
          </w:p>
        </w:tc>
        <w:tc>
          <w:tcPr>
            <w:tcW w:w="2552" w:type="dxa"/>
          </w:tcPr>
          <w:p w:rsidR="00A57981" w:rsidRPr="00B122B7" w:rsidRDefault="00A57981" w:rsidP="00B122B7">
            <w:pPr>
              <w:spacing w:after="0" w:line="240" w:lineRule="auto"/>
              <w:jc w:val="both"/>
              <w:rPr>
                <w:rFonts w:ascii="Times New Roman" w:hAnsi="Times New Roman"/>
                <w:sz w:val="24"/>
                <w:szCs w:val="24"/>
              </w:rPr>
            </w:pPr>
            <w:proofErr w:type="spellStart"/>
            <w:ins w:id="334" w:author="Ryan Hodges" w:date="2012-11-14T20:16:00Z">
              <w:r>
                <w:rPr>
                  <w:rFonts w:ascii="Times New Roman" w:hAnsi="Times New Roman"/>
                  <w:sz w:val="24"/>
                  <w:szCs w:val="24"/>
                </w:rPr>
                <w:t>Covidien</w:t>
              </w:r>
            </w:ins>
            <w:proofErr w:type="spellEnd"/>
          </w:p>
        </w:tc>
        <w:tc>
          <w:tcPr>
            <w:tcW w:w="1417" w:type="dxa"/>
          </w:tcPr>
          <w:p w:rsidR="00A57981" w:rsidRPr="00B122B7" w:rsidRDefault="00A57981" w:rsidP="00B122B7">
            <w:pPr>
              <w:spacing w:after="0" w:line="240" w:lineRule="auto"/>
              <w:jc w:val="both"/>
              <w:rPr>
                <w:rFonts w:ascii="Times New Roman" w:hAnsi="Times New Roman"/>
                <w:sz w:val="24"/>
                <w:szCs w:val="24"/>
              </w:rPr>
            </w:pPr>
          </w:p>
        </w:tc>
        <w:tc>
          <w:tcPr>
            <w:tcW w:w="6310" w:type="dxa"/>
          </w:tcPr>
          <w:p w:rsidR="00A57981" w:rsidRPr="00A57981" w:rsidRDefault="00A57981" w:rsidP="00B122B7">
            <w:pPr>
              <w:spacing w:after="0" w:line="240" w:lineRule="auto"/>
              <w:jc w:val="both"/>
              <w:rPr>
                <w:rFonts w:ascii="Times New Roman" w:hAnsi="Times New Roman"/>
                <w:sz w:val="24"/>
                <w:szCs w:val="24"/>
              </w:rPr>
            </w:pPr>
            <w:ins w:id="335" w:author="Ryan Hodges" w:date="2012-11-14T20:15:00Z">
              <w:r w:rsidRPr="00A57981">
                <w:rPr>
                  <w:rFonts w:ascii="Times New Roman" w:hAnsi="Times New Roman"/>
                  <w:sz w:val="24"/>
                  <w:szCs w:val="24"/>
                </w:rPr>
                <w:t>http://www.nellcor.com/prod/PRODUCT.ASPX?S1=POX&amp;S2=MON&amp;id=282&amp;V=O</w:t>
              </w:r>
            </w:ins>
          </w:p>
        </w:tc>
      </w:tr>
    </w:tbl>
    <w:p w:rsidR="002076B0" w:rsidRPr="009B6A9E"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b/>
          <w:sz w:val="24"/>
          <w:szCs w:val="24"/>
        </w:rPr>
      </w:pPr>
      <w:r w:rsidRPr="00E46266">
        <w:rPr>
          <w:rFonts w:ascii="Times New Roman" w:hAnsi="Times New Roman"/>
          <w:b/>
          <w:sz w:val="24"/>
          <w:szCs w:val="24"/>
        </w:rPr>
        <w:t>Figure Legends</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Figure 1: Surgical technique of creating IUGR in a rabbit model. A: Midline </w:t>
      </w:r>
      <w:proofErr w:type="spellStart"/>
      <w:r w:rsidRPr="00E46266">
        <w:rPr>
          <w:rFonts w:ascii="Times New Roman" w:hAnsi="Times New Roman"/>
          <w:sz w:val="24"/>
          <w:szCs w:val="24"/>
        </w:rPr>
        <w:t>laparotomy</w:t>
      </w:r>
      <w:proofErr w:type="spellEnd"/>
      <w:r w:rsidRPr="00E46266">
        <w:rPr>
          <w:rFonts w:ascii="Times New Roman" w:hAnsi="Times New Roman"/>
          <w:sz w:val="24"/>
          <w:szCs w:val="24"/>
        </w:rPr>
        <w:t xml:space="preserve"> exposing rectus sheath, arrow = </w:t>
      </w:r>
      <w:proofErr w:type="spellStart"/>
      <w:r w:rsidRPr="00E46266">
        <w:rPr>
          <w:rFonts w:ascii="Times New Roman" w:hAnsi="Times New Roman"/>
          <w:sz w:val="24"/>
          <w:szCs w:val="24"/>
        </w:rPr>
        <w:t>mammory</w:t>
      </w:r>
      <w:proofErr w:type="spellEnd"/>
      <w:r w:rsidRPr="00E46266">
        <w:rPr>
          <w:rFonts w:ascii="Times New Roman" w:hAnsi="Times New Roman"/>
          <w:sz w:val="24"/>
          <w:szCs w:val="24"/>
        </w:rPr>
        <w:t xml:space="preserve"> glands; B: Safe entry into the abdominal cavity; C: arrow = </w:t>
      </w:r>
      <w:proofErr w:type="spellStart"/>
      <w:r w:rsidRPr="00E46266">
        <w:rPr>
          <w:rFonts w:ascii="Times New Roman" w:hAnsi="Times New Roman"/>
          <w:sz w:val="24"/>
          <w:szCs w:val="24"/>
        </w:rPr>
        <w:t>uteroplacental</w:t>
      </w:r>
      <w:proofErr w:type="spellEnd"/>
      <w:r w:rsidRPr="00E46266">
        <w:rPr>
          <w:rFonts w:ascii="Times New Roman" w:hAnsi="Times New Roman"/>
          <w:sz w:val="24"/>
          <w:szCs w:val="24"/>
        </w:rPr>
        <w:t xml:space="preserve"> vessels supplying gestational sac; D: suture method; E: arrow = completed ligation of </w:t>
      </w:r>
      <w:proofErr w:type="spellStart"/>
      <w:r w:rsidRPr="00E46266">
        <w:rPr>
          <w:rFonts w:ascii="Times New Roman" w:hAnsi="Times New Roman"/>
          <w:sz w:val="24"/>
          <w:szCs w:val="24"/>
        </w:rPr>
        <w:t>uteroplacental</w:t>
      </w:r>
      <w:proofErr w:type="spellEnd"/>
      <w:r w:rsidRPr="00E46266">
        <w:rPr>
          <w:rFonts w:ascii="Times New Roman" w:hAnsi="Times New Roman"/>
          <w:sz w:val="24"/>
          <w:szCs w:val="24"/>
        </w:rPr>
        <w:t xml:space="preserve"> vessel; F: representative control and IUGR fetus and placenta. </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Figure 2: Doppler ultrasound of the umbilical artery. A: positive end-diastolic flow (EDF); B: absent end-diastolic flow (AEDF); C: Reversed end-diastolic flow (REDF).</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Figure 3: A: Doppler ultrasound of the </w:t>
      </w:r>
      <w:proofErr w:type="spellStart"/>
      <w:r w:rsidRPr="00E46266">
        <w:rPr>
          <w:rFonts w:ascii="Times New Roman" w:hAnsi="Times New Roman"/>
          <w:sz w:val="24"/>
          <w:szCs w:val="24"/>
        </w:rPr>
        <w:t>ductus</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venosus</w:t>
      </w:r>
      <w:proofErr w:type="spellEnd"/>
      <w:r w:rsidRPr="00E46266">
        <w:rPr>
          <w:rFonts w:ascii="Times New Roman" w:hAnsi="Times New Roman"/>
          <w:sz w:val="24"/>
          <w:szCs w:val="24"/>
        </w:rPr>
        <w:t xml:space="preserve">, s = </w:t>
      </w:r>
      <w:proofErr w:type="gramStart"/>
      <w:r w:rsidRPr="00E46266">
        <w:rPr>
          <w:rFonts w:ascii="Times New Roman" w:hAnsi="Times New Roman"/>
          <w:sz w:val="24"/>
          <w:szCs w:val="24"/>
        </w:rPr>
        <w:t>s wave</w:t>
      </w:r>
      <w:proofErr w:type="gramEnd"/>
      <w:r w:rsidRPr="00E46266">
        <w:rPr>
          <w:rFonts w:ascii="Times New Roman" w:hAnsi="Times New Roman"/>
          <w:sz w:val="24"/>
          <w:szCs w:val="24"/>
        </w:rPr>
        <w:t xml:space="preserve"> </w:t>
      </w:r>
      <w:r w:rsidRPr="00E46266">
        <w:rPr>
          <w:rFonts w:ascii="Times New Roman" w:hAnsi="Times New Roman"/>
          <w:sz w:val="24"/>
          <w:szCs w:val="24"/>
          <w:lang w:val="en-GB"/>
        </w:rPr>
        <w:t>(ventricular systolic contraction)</w:t>
      </w:r>
      <w:r w:rsidRPr="00E46266">
        <w:rPr>
          <w:rFonts w:ascii="Times New Roman" w:hAnsi="Times New Roman"/>
          <w:sz w:val="24"/>
          <w:szCs w:val="24"/>
        </w:rPr>
        <w:t>, d = d wave (</w:t>
      </w:r>
      <w:r w:rsidRPr="00E46266">
        <w:rPr>
          <w:rFonts w:ascii="Times New Roman" w:hAnsi="Times New Roman"/>
          <w:sz w:val="24"/>
          <w:szCs w:val="24"/>
          <w:lang w:val="en-GB"/>
        </w:rPr>
        <w:t>early ventricular diastole)</w:t>
      </w:r>
      <w:r w:rsidRPr="00E46266">
        <w:rPr>
          <w:rFonts w:ascii="Times New Roman" w:hAnsi="Times New Roman"/>
          <w:sz w:val="24"/>
          <w:szCs w:val="24"/>
        </w:rPr>
        <w:t>, a = a wave (</w:t>
      </w:r>
      <w:proofErr w:type="spellStart"/>
      <w:r w:rsidRPr="00E46266">
        <w:rPr>
          <w:rFonts w:ascii="Times New Roman" w:hAnsi="Times New Roman"/>
          <w:sz w:val="24"/>
          <w:szCs w:val="24"/>
        </w:rPr>
        <w:t>atrial</w:t>
      </w:r>
      <w:proofErr w:type="spellEnd"/>
      <w:r w:rsidRPr="00E46266">
        <w:rPr>
          <w:rFonts w:ascii="Times New Roman" w:hAnsi="Times New Roman"/>
          <w:sz w:val="24"/>
          <w:szCs w:val="24"/>
        </w:rPr>
        <w:t xml:space="preserve"> contraction); B: Doppler ultrasound of the middle cerebral artery.</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Figure 4: M mode echocardiography. A: lateral four-chamber view, LVID = left ventricular internal diameter, IVSD = </w:t>
      </w:r>
      <w:proofErr w:type="spellStart"/>
      <w:r w:rsidRPr="00E46266">
        <w:rPr>
          <w:rFonts w:ascii="Times New Roman" w:hAnsi="Times New Roman"/>
          <w:sz w:val="24"/>
          <w:szCs w:val="24"/>
        </w:rPr>
        <w:t>intraventricular</w:t>
      </w:r>
      <w:proofErr w:type="spellEnd"/>
      <w:r w:rsidRPr="00E46266">
        <w:rPr>
          <w:rFonts w:ascii="Times New Roman" w:hAnsi="Times New Roman"/>
          <w:sz w:val="24"/>
          <w:szCs w:val="24"/>
        </w:rPr>
        <w:t xml:space="preserve"> </w:t>
      </w:r>
      <w:proofErr w:type="spellStart"/>
      <w:r w:rsidRPr="00E46266">
        <w:rPr>
          <w:rFonts w:ascii="Times New Roman" w:hAnsi="Times New Roman"/>
          <w:sz w:val="24"/>
          <w:szCs w:val="24"/>
        </w:rPr>
        <w:t>septal</w:t>
      </w:r>
      <w:proofErr w:type="spellEnd"/>
      <w:r w:rsidRPr="00E46266">
        <w:rPr>
          <w:rFonts w:ascii="Times New Roman" w:hAnsi="Times New Roman"/>
          <w:sz w:val="24"/>
          <w:szCs w:val="24"/>
        </w:rPr>
        <w:t xml:space="preserve"> diameter, RVID = right ventricular </w:t>
      </w:r>
      <w:proofErr w:type="spellStart"/>
      <w:r w:rsidRPr="00E46266">
        <w:rPr>
          <w:rFonts w:ascii="Times New Roman" w:hAnsi="Times New Roman"/>
          <w:sz w:val="24"/>
          <w:szCs w:val="24"/>
        </w:rPr>
        <w:t>septal</w:t>
      </w:r>
      <w:proofErr w:type="spellEnd"/>
      <w:r w:rsidRPr="00E46266">
        <w:rPr>
          <w:rFonts w:ascii="Times New Roman" w:hAnsi="Times New Roman"/>
          <w:sz w:val="24"/>
          <w:szCs w:val="24"/>
        </w:rPr>
        <w:t xml:space="preserve"> diameter, ESD = end systolic diameter, EDD = end diastolic diameter; B: apical view demonstrating tricuspid annular plane systolic excursion (TAPSE); C: apical view demonstrating mitral annular plane systolic excursion (MAPSE).</w:t>
      </w:r>
    </w:p>
    <w:p w:rsidR="002076B0" w:rsidRPr="00E46266" w:rsidRDefault="002076B0" w:rsidP="00474B5E">
      <w:pPr>
        <w:spacing w:line="240" w:lineRule="auto"/>
        <w:jc w:val="both"/>
        <w:rPr>
          <w:rFonts w:ascii="Times New Roman" w:hAnsi="Times New Roman"/>
          <w:sz w:val="24"/>
          <w:szCs w:val="24"/>
        </w:rPr>
      </w:pPr>
    </w:p>
    <w:p w:rsidR="002076B0" w:rsidRPr="00E46266" w:rsidRDefault="002076B0" w:rsidP="00474B5E">
      <w:pPr>
        <w:spacing w:line="240" w:lineRule="auto"/>
        <w:jc w:val="both"/>
        <w:rPr>
          <w:rFonts w:ascii="Times New Roman" w:hAnsi="Times New Roman"/>
          <w:sz w:val="24"/>
          <w:szCs w:val="24"/>
        </w:rPr>
      </w:pPr>
      <w:r w:rsidRPr="00E46266">
        <w:rPr>
          <w:rFonts w:ascii="Times New Roman" w:hAnsi="Times New Roman"/>
          <w:sz w:val="24"/>
          <w:szCs w:val="24"/>
        </w:rPr>
        <w:t xml:space="preserve">Figure 5: Fetal cardiac strain analysis. A: Region of interest defined by </w:t>
      </w:r>
      <w:proofErr w:type="spellStart"/>
      <w:r w:rsidRPr="00E46266">
        <w:rPr>
          <w:rFonts w:ascii="Times New Roman" w:hAnsi="Times New Roman"/>
          <w:sz w:val="24"/>
          <w:szCs w:val="24"/>
        </w:rPr>
        <w:t>endo</w:t>
      </w:r>
      <w:proofErr w:type="spellEnd"/>
      <w:r w:rsidRPr="00E46266">
        <w:rPr>
          <w:rFonts w:ascii="Times New Roman" w:hAnsi="Times New Roman"/>
          <w:sz w:val="24"/>
          <w:szCs w:val="24"/>
        </w:rPr>
        <w:t xml:space="preserve">- and </w:t>
      </w:r>
      <w:proofErr w:type="spellStart"/>
      <w:r w:rsidRPr="00E46266">
        <w:rPr>
          <w:rFonts w:ascii="Times New Roman" w:hAnsi="Times New Roman"/>
          <w:sz w:val="24"/>
          <w:szCs w:val="24"/>
        </w:rPr>
        <w:t>epi-cardium</w:t>
      </w:r>
      <w:proofErr w:type="spellEnd"/>
      <w:r w:rsidRPr="00E46266">
        <w:rPr>
          <w:rFonts w:ascii="Times New Roman" w:hAnsi="Times New Roman"/>
          <w:sz w:val="24"/>
          <w:szCs w:val="24"/>
        </w:rPr>
        <w:t xml:space="preserve"> of the left ventricle; B: Strain rate curves of six myocardial segments, SR = peak systolic strain rate; C: Strain curves of six myocardial segments, </w:t>
      </w:r>
      <w:proofErr w:type="spellStart"/>
      <w:r w:rsidRPr="00E46266">
        <w:rPr>
          <w:rFonts w:ascii="Times New Roman" w:hAnsi="Times New Roman"/>
          <w:sz w:val="24"/>
          <w:szCs w:val="24"/>
        </w:rPr>
        <w:t>Str</w:t>
      </w:r>
      <w:proofErr w:type="spellEnd"/>
      <w:r w:rsidRPr="00E46266">
        <w:rPr>
          <w:rFonts w:ascii="Times New Roman" w:hAnsi="Times New Roman"/>
          <w:sz w:val="24"/>
          <w:szCs w:val="24"/>
        </w:rPr>
        <w:t xml:space="preserve"> = peak systolic strain. Cardiac motion depicted by M mode demonstrating end diastole (ED) and end systole (ES). </w:t>
      </w: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p w:rsidR="002076B0" w:rsidRPr="00E46266" w:rsidRDefault="002076B0" w:rsidP="00474B5E">
      <w:pPr>
        <w:spacing w:line="240" w:lineRule="auto"/>
        <w:jc w:val="both"/>
        <w:rPr>
          <w:rFonts w:ascii="Times New Roman" w:hAnsi="Times New Roman"/>
          <w:b/>
          <w:sz w:val="24"/>
          <w:szCs w:val="24"/>
        </w:rPr>
      </w:pPr>
    </w:p>
    <w:sectPr w:rsidR="002076B0" w:rsidRPr="00E46266" w:rsidSect="00B43FCF">
      <w:footerReference w:type="even" r:id="rId9"/>
      <w:footerReference w:type="default" r:id="rId10"/>
      <w:pgSz w:w="11900" w:h="16840"/>
      <w:pgMar w:top="1440" w:right="1418" w:bottom="1440" w:left="1418"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2D0" w:rsidRDefault="00A542D0" w:rsidP="003B0817">
      <w:pPr>
        <w:spacing w:after="0" w:line="240" w:lineRule="auto"/>
      </w:pPr>
      <w:r>
        <w:separator/>
      </w:r>
    </w:p>
  </w:endnote>
  <w:endnote w:type="continuationSeparator" w:id="0">
    <w:p w:rsidR="00A542D0" w:rsidRDefault="00A542D0" w:rsidP="003B08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2D0" w:rsidRDefault="00D11989" w:rsidP="00110388">
    <w:pPr>
      <w:pStyle w:val="Footer"/>
      <w:framePr w:wrap="around" w:vAnchor="text" w:hAnchor="margin" w:xAlign="right" w:y="1"/>
      <w:rPr>
        <w:rStyle w:val="PageNumber"/>
      </w:rPr>
    </w:pPr>
    <w:r>
      <w:rPr>
        <w:rStyle w:val="PageNumber"/>
        <w:rFonts w:cs="Calibri"/>
      </w:rPr>
      <w:fldChar w:fldCharType="begin"/>
    </w:r>
    <w:r w:rsidR="00A542D0">
      <w:rPr>
        <w:rStyle w:val="PageNumber"/>
        <w:rFonts w:cs="Calibri"/>
      </w:rPr>
      <w:instrText xml:space="preserve">PAGE  </w:instrText>
    </w:r>
    <w:r>
      <w:rPr>
        <w:rStyle w:val="PageNumber"/>
        <w:rFonts w:cs="Calibri"/>
      </w:rPr>
      <w:fldChar w:fldCharType="end"/>
    </w:r>
  </w:p>
  <w:p w:rsidR="00A542D0" w:rsidRDefault="00A542D0" w:rsidP="008E2F4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2D0" w:rsidRDefault="00D11989" w:rsidP="00110388">
    <w:pPr>
      <w:pStyle w:val="Footer"/>
      <w:framePr w:wrap="around" w:vAnchor="text" w:hAnchor="margin" w:xAlign="right" w:y="1"/>
      <w:rPr>
        <w:rStyle w:val="PageNumber"/>
      </w:rPr>
    </w:pPr>
    <w:r>
      <w:rPr>
        <w:rStyle w:val="PageNumber"/>
        <w:rFonts w:cs="Calibri"/>
      </w:rPr>
      <w:fldChar w:fldCharType="begin"/>
    </w:r>
    <w:r w:rsidR="00A542D0">
      <w:rPr>
        <w:rStyle w:val="PageNumber"/>
        <w:rFonts w:cs="Calibri"/>
      </w:rPr>
      <w:instrText xml:space="preserve">PAGE  </w:instrText>
    </w:r>
    <w:r>
      <w:rPr>
        <w:rStyle w:val="PageNumber"/>
        <w:rFonts w:cs="Calibri"/>
      </w:rPr>
      <w:fldChar w:fldCharType="separate"/>
    </w:r>
    <w:r w:rsidR="00A57981">
      <w:rPr>
        <w:rStyle w:val="PageNumber"/>
        <w:rFonts w:cs="Calibri"/>
        <w:noProof/>
      </w:rPr>
      <w:t>8</w:t>
    </w:r>
    <w:r>
      <w:rPr>
        <w:rStyle w:val="PageNumber"/>
        <w:rFonts w:cs="Calibri"/>
      </w:rPr>
      <w:fldChar w:fldCharType="end"/>
    </w:r>
  </w:p>
  <w:p w:rsidR="00A542D0" w:rsidRDefault="00A542D0" w:rsidP="008E2F4F">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2D0" w:rsidRDefault="00A542D0" w:rsidP="003B0817">
      <w:pPr>
        <w:spacing w:after="0" w:line="240" w:lineRule="auto"/>
      </w:pPr>
      <w:r>
        <w:separator/>
      </w:r>
    </w:p>
  </w:footnote>
  <w:footnote w:type="continuationSeparator" w:id="0">
    <w:p w:rsidR="00A542D0" w:rsidRDefault="00A542D0" w:rsidP="003B0817">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C04443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8446DEC"/>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D9AE8BC4"/>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67941944"/>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434C4A20"/>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6C0A30D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32A311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5B625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06C22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4C6049C"/>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BC4E7AC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00001"/>
    <w:name w:val="WW8Num6"/>
    <w:lvl w:ilvl="0">
      <w:start w:val="1"/>
      <w:numFmt w:val="bullet"/>
      <w:lvlText w:val=""/>
      <w:lvlJc w:val="left"/>
      <w:pPr>
        <w:tabs>
          <w:tab w:val="num" w:pos="0"/>
        </w:tabs>
        <w:ind w:left="720" w:hanging="360"/>
      </w:pPr>
      <w:rPr>
        <w:rFonts w:ascii="Symbol" w:hAnsi="Symbol"/>
      </w:rPr>
    </w:lvl>
  </w:abstractNum>
  <w:abstractNum w:abstractNumId="12">
    <w:nsid w:val="00000002"/>
    <w:multiLevelType w:val="multilevel"/>
    <w:tmpl w:val="00000002"/>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cVars>
    <w:docVar w:name="EN.InstantFormat" w:val="&lt;ENInstantFormat&gt;&lt;Enabled&gt;0&lt;/Enabled&gt;&lt;ScanUnformatted&gt;1&lt;/ScanUnformatted&gt;&lt;ScanChanges&gt;1&lt;/ScanChanges&gt;&lt;/ENInstantFormat&gt;"/>
  </w:docVars>
  <w:rsids>
    <w:rsidRoot w:val="00EA24BD"/>
    <w:rsid w:val="0000187D"/>
    <w:rsid w:val="00027DB7"/>
    <w:rsid w:val="000372DE"/>
    <w:rsid w:val="00044C2E"/>
    <w:rsid w:val="00087761"/>
    <w:rsid w:val="00096ABD"/>
    <w:rsid w:val="000A7B38"/>
    <w:rsid w:val="000B2ACC"/>
    <w:rsid w:val="000F1B7D"/>
    <w:rsid w:val="00110388"/>
    <w:rsid w:val="0014547F"/>
    <w:rsid w:val="00192BCD"/>
    <w:rsid w:val="001B3B1A"/>
    <w:rsid w:val="001D7D61"/>
    <w:rsid w:val="002076B0"/>
    <w:rsid w:val="00212BD3"/>
    <w:rsid w:val="00244389"/>
    <w:rsid w:val="002629A0"/>
    <w:rsid w:val="002863BC"/>
    <w:rsid w:val="002F3095"/>
    <w:rsid w:val="00301738"/>
    <w:rsid w:val="00306FE0"/>
    <w:rsid w:val="00336D1A"/>
    <w:rsid w:val="003B0817"/>
    <w:rsid w:val="003E4891"/>
    <w:rsid w:val="00432C7D"/>
    <w:rsid w:val="004638E2"/>
    <w:rsid w:val="00474B5E"/>
    <w:rsid w:val="0050220C"/>
    <w:rsid w:val="00514C54"/>
    <w:rsid w:val="005178EE"/>
    <w:rsid w:val="005224F1"/>
    <w:rsid w:val="00523173"/>
    <w:rsid w:val="0053508F"/>
    <w:rsid w:val="00541BA2"/>
    <w:rsid w:val="00583860"/>
    <w:rsid w:val="00655D06"/>
    <w:rsid w:val="006F51CE"/>
    <w:rsid w:val="007373A2"/>
    <w:rsid w:val="00742DEB"/>
    <w:rsid w:val="00833EC0"/>
    <w:rsid w:val="00840CE6"/>
    <w:rsid w:val="00877A1D"/>
    <w:rsid w:val="0088056E"/>
    <w:rsid w:val="008B2A86"/>
    <w:rsid w:val="008B3CBD"/>
    <w:rsid w:val="008C3B76"/>
    <w:rsid w:val="008C6468"/>
    <w:rsid w:val="008E2F4F"/>
    <w:rsid w:val="008F5D19"/>
    <w:rsid w:val="00986C74"/>
    <w:rsid w:val="009A2AFC"/>
    <w:rsid w:val="009A2F29"/>
    <w:rsid w:val="009B6A9E"/>
    <w:rsid w:val="00A542D0"/>
    <w:rsid w:val="00A57981"/>
    <w:rsid w:val="00A8102C"/>
    <w:rsid w:val="00A81DC7"/>
    <w:rsid w:val="00AA3FCB"/>
    <w:rsid w:val="00B122B7"/>
    <w:rsid w:val="00B43FCF"/>
    <w:rsid w:val="00B67731"/>
    <w:rsid w:val="00B67ED1"/>
    <w:rsid w:val="00B72EEF"/>
    <w:rsid w:val="00B97954"/>
    <w:rsid w:val="00BC62B6"/>
    <w:rsid w:val="00BD0719"/>
    <w:rsid w:val="00BD532C"/>
    <w:rsid w:val="00BF2AB2"/>
    <w:rsid w:val="00C13212"/>
    <w:rsid w:val="00C4152F"/>
    <w:rsid w:val="00C53D80"/>
    <w:rsid w:val="00C5453D"/>
    <w:rsid w:val="00C81E9A"/>
    <w:rsid w:val="00D07CA1"/>
    <w:rsid w:val="00D11989"/>
    <w:rsid w:val="00D463C2"/>
    <w:rsid w:val="00D5102A"/>
    <w:rsid w:val="00DA6915"/>
    <w:rsid w:val="00DB2282"/>
    <w:rsid w:val="00DB43C2"/>
    <w:rsid w:val="00E042AC"/>
    <w:rsid w:val="00E35ACC"/>
    <w:rsid w:val="00E43F78"/>
    <w:rsid w:val="00E46266"/>
    <w:rsid w:val="00E877E5"/>
    <w:rsid w:val="00EA24BD"/>
    <w:rsid w:val="00F02075"/>
    <w:rsid w:val="00F11566"/>
    <w:rsid w:val="00F4752A"/>
    <w:rsid w:val="00F637D4"/>
    <w:rsid w:val="00FB0CB1"/>
    <w:rsid w:val="00FB35BE"/>
    <w:rsid w:val="00FE75D9"/>
  </w:rsids>
  <m:mathPr>
    <m:mathFont m:val="Lucida Sans Unicode"/>
    <m:brkBin m:val="before"/>
    <m:brkBinSub m:val="--"/>
    <m:smallFrac m:val="off"/>
    <m:dispDef/>
    <m:lMargin m:val="0"/>
    <m:rMargin m:val="0"/>
    <m:defJc m:val="centerGroup"/>
    <m:wrapIndent m:val="1440"/>
    <m:intLim m:val="subSup"/>
    <m:naryLim m:val="undOvr"/>
  </m:mathPr>
  <w:attachedSchema w:val="isiresearchsoft-com/cwyw"/>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s-ES" w:eastAsia="es-ES" w:bidi="ar-SA"/>
      </w:rPr>
    </w:rPrDefault>
    <w:pPrDefault/>
  </w:docDefaults>
  <w:latentStyles w:defLockedState="0" w:defUIPriority="0" w:defSemiHidden="0" w:defUnhideWhenUsed="0" w:defQFormat="0" w:count="276"/>
  <w:style w:type="paragraph" w:default="1" w:styleId="Normal">
    <w:name w:val="Normal"/>
    <w:qFormat/>
    <w:rsid w:val="00EA24BD"/>
    <w:pPr>
      <w:suppressAutoHyphens/>
      <w:spacing w:after="200" w:line="276" w:lineRule="auto"/>
    </w:pPr>
    <w:rPr>
      <w:rFonts w:ascii="Calibri" w:hAnsi="Calibri" w:cs="Calibri"/>
      <w:lang w:val="en-US" w:eastAsia="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WW8Num1z0">
    <w:name w:val="WW8Num1z0"/>
    <w:uiPriority w:val="99"/>
    <w:rsid w:val="00EA24BD"/>
    <w:rPr>
      <w:rFonts w:ascii="Symbol" w:hAnsi="Symbol"/>
    </w:rPr>
  </w:style>
  <w:style w:type="character" w:customStyle="1" w:styleId="WW8Num1z1">
    <w:name w:val="WW8Num1z1"/>
    <w:uiPriority w:val="99"/>
    <w:rsid w:val="00EA24BD"/>
    <w:rPr>
      <w:rFonts w:ascii="Courier New" w:hAnsi="Courier New"/>
    </w:rPr>
  </w:style>
  <w:style w:type="character" w:customStyle="1" w:styleId="WW8Num1z2">
    <w:name w:val="WW8Num1z2"/>
    <w:uiPriority w:val="99"/>
    <w:rsid w:val="00EA24BD"/>
    <w:rPr>
      <w:rFonts w:ascii="Wingdings" w:hAnsi="Wingdings"/>
    </w:rPr>
  </w:style>
  <w:style w:type="character" w:customStyle="1" w:styleId="WW8Num2z0">
    <w:name w:val="WW8Num2z0"/>
    <w:uiPriority w:val="99"/>
    <w:rsid w:val="00EA24BD"/>
    <w:rPr>
      <w:rFonts w:ascii="Symbol" w:hAnsi="Symbol"/>
    </w:rPr>
  </w:style>
  <w:style w:type="character" w:customStyle="1" w:styleId="WW8Num2z1">
    <w:name w:val="WW8Num2z1"/>
    <w:uiPriority w:val="99"/>
    <w:rsid w:val="00EA24BD"/>
    <w:rPr>
      <w:rFonts w:ascii="Courier New" w:hAnsi="Courier New"/>
    </w:rPr>
  </w:style>
  <w:style w:type="character" w:customStyle="1" w:styleId="WW8Num2z2">
    <w:name w:val="WW8Num2z2"/>
    <w:uiPriority w:val="99"/>
    <w:rsid w:val="00EA24BD"/>
    <w:rPr>
      <w:rFonts w:ascii="Wingdings" w:hAnsi="Wingdings"/>
    </w:rPr>
  </w:style>
  <w:style w:type="character" w:customStyle="1" w:styleId="WW8Num6z0">
    <w:name w:val="WW8Num6z0"/>
    <w:uiPriority w:val="99"/>
    <w:rsid w:val="00EA24BD"/>
    <w:rPr>
      <w:rFonts w:ascii="Symbol" w:hAnsi="Symbol"/>
    </w:rPr>
  </w:style>
  <w:style w:type="character" w:customStyle="1" w:styleId="WW8Num6z1">
    <w:name w:val="WW8Num6z1"/>
    <w:uiPriority w:val="99"/>
    <w:rsid w:val="00EA24BD"/>
    <w:rPr>
      <w:rFonts w:ascii="Courier New" w:hAnsi="Courier New"/>
    </w:rPr>
  </w:style>
  <w:style w:type="character" w:customStyle="1" w:styleId="WW8Num6z2">
    <w:name w:val="WW8Num6z2"/>
    <w:uiPriority w:val="99"/>
    <w:rsid w:val="00EA24BD"/>
    <w:rPr>
      <w:rFonts w:ascii="Wingdings" w:hAnsi="Wingdings"/>
    </w:rPr>
  </w:style>
  <w:style w:type="character" w:styleId="Hyperlink">
    <w:name w:val="Hyperlink"/>
    <w:basedOn w:val="DefaultParagraphFont"/>
    <w:uiPriority w:val="99"/>
    <w:rsid w:val="00EA24BD"/>
    <w:rPr>
      <w:rFonts w:cs="Times New Roman"/>
      <w:color w:val="0000FF"/>
      <w:u w:val="single"/>
    </w:rPr>
  </w:style>
  <w:style w:type="character" w:styleId="FollowedHyperlink">
    <w:name w:val="FollowedHyperlink"/>
    <w:basedOn w:val="DefaultParagraphFont"/>
    <w:uiPriority w:val="99"/>
    <w:rsid w:val="00EA24BD"/>
    <w:rPr>
      <w:rFonts w:cs="Times New Roman"/>
      <w:color w:val="800080"/>
      <w:u w:val="single"/>
    </w:rPr>
  </w:style>
  <w:style w:type="character" w:customStyle="1" w:styleId="NormalLatin10ptChar">
    <w:name w:val="Normal + (Latin) 10 pt Char"/>
    <w:uiPriority w:val="99"/>
    <w:rsid w:val="00EA24BD"/>
    <w:rPr>
      <w:sz w:val="22"/>
    </w:rPr>
  </w:style>
  <w:style w:type="paragraph" w:customStyle="1" w:styleId="Heading">
    <w:name w:val="Heading"/>
    <w:basedOn w:val="Normal"/>
    <w:next w:val="BodyText"/>
    <w:uiPriority w:val="99"/>
    <w:rsid w:val="00EA24BD"/>
    <w:pPr>
      <w:keepNext/>
      <w:spacing w:before="240" w:after="120"/>
    </w:pPr>
    <w:rPr>
      <w:rFonts w:ascii="Arial" w:hAnsi="Arial" w:cs="Tahoma"/>
      <w:sz w:val="28"/>
      <w:szCs w:val="28"/>
    </w:rPr>
  </w:style>
  <w:style w:type="paragraph" w:styleId="BodyText">
    <w:name w:val="Body Text"/>
    <w:basedOn w:val="Normal"/>
    <w:link w:val="BodyTextChar"/>
    <w:uiPriority w:val="99"/>
    <w:rsid w:val="00EA24BD"/>
    <w:pPr>
      <w:spacing w:after="120"/>
    </w:pPr>
    <w:rPr>
      <w:rFonts w:cs="Times New Roman"/>
      <w:lang w:val="es-ES"/>
    </w:rPr>
  </w:style>
  <w:style w:type="character" w:customStyle="1" w:styleId="BodyTextChar">
    <w:name w:val="Body Text Char"/>
    <w:basedOn w:val="DefaultParagraphFont"/>
    <w:link w:val="BodyText"/>
    <w:uiPriority w:val="99"/>
    <w:locked/>
    <w:rsid w:val="00EA24BD"/>
    <w:rPr>
      <w:rFonts w:ascii="Calibri" w:eastAsia="Times New Roman" w:hAnsi="Calibri"/>
      <w:sz w:val="22"/>
      <w:lang w:eastAsia="ar-SA" w:bidi="ar-SA"/>
    </w:rPr>
  </w:style>
  <w:style w:type="paragraph" w:styleId="List">
    <w:name w:val="List"/>
    <w:basedOn w:val="BodyText"/>
    <w:uiPriority w:val="99"/>
    <w:rsid w:val="00EA24BD"/>
    <w:rPr>
      <w:rFonts w:cs="Tahoma"/>
    </w:rPr>
  </w:style>
  <w:style w:type="paragraph" w:styleId="Caption">
    <w:name w:val="caption"/>
    <w:basedOn w:val="Normal"/>
    <w:uiPriority w:val="99"/>
    <w:qFormat/>
    <w:rsid w:val="00EA24BD"/>
    <w:pPr>
      <w:suppressLineNumbers/>
      <w:spacing w:before="120" w:after="120"/>
    </w:pPr>
    <w:rPr>
      <w:rFonts w:cs="Tahoma"/>
      <w:i/>
      <w:iCs/>
      <w:sz w:val="24"/>
      <w:szCs w:val="24"/>
    </w:rPr>
  </w:style>
  <w:style w:type="paragraph" w:customStyle="1" w:styleId="Index">
    <w:name w:val="Index"/>
    <w:basedOn w:val="Normal"/>
    <w:uiPriority w:val="99"/>
    <w:rsid w:val="00EA24BD"/>
    <w:pPr>
      <w:suppressLineNumbers/>
    </w:pPr>
    <w:rPr>
      <w:rFonts w:cs="Tahoma"/>
    </w:rPr>
  </w:style>
  <w:style w:type="paragraph" w:customStyle="1" w:styleId="ColorfulList-Accent11">
    <w:name w:val="Colorful List - Accent 11"/>
    <w:basedOn w:val="Normal"/>
    <w:uiPriority w:val="99"/>
    <w:rsid w:val="00EA24BD"/>
    <w:pPr>
      <w:ind w:left="720"/>
    </w:pPr>
  </w:style>
  <w:style w:type="paragraph" w:customStyle="1" w:styleId="NormalLatin10pt">
    <w:name w:val="Normal + (Latin) 10 pt"/>
    <w:basedOn w:val="Normal"/>
    <w:uiPriority w:val="99"/>
    <w:rsid w:val="00EA24BD"/>
    <w:pPr>
      <w:spacing w:after="0" w:line="240" w:lineRule="auto"/>
      <w:ind w:left="720"/>
    </w:pPr>
    <w:rPr>
      <w:sz w:val="20"/>
    </w:rPr>
  </w:style>
  <w:style w:type="paragraph" w:styleId="BalloonText">
    <w:name w:val="Balloon Text"/>
    <w:basedOn w:val="Normal"/>
    <w:link w:val="BalloonTextChar"/>
    <w:uiPriority w:val="99"/>
    <w:rsid w:val="00EA24BD"/>
    <w:rPr>
      <w:rFonts w:ascii="Tahoma" w:hAnsi="Tahoma"/>
      <w:sz w:val="16"/>
      <w:szCs w:val="16"/>
    </w:rPr>
  </w:style>
  <w:style w:type="character" w:customStyle="1" w:styleId="BalloonTextChar">
    <w:name w:val="Balloon Text Char"/>
    <w:basedOn w:val="DefaultParagraphFont"/>
    <w:link w:val="BalloonText"/>
    <w:uiPriority w:val="99"/>
    <w:locked/>
    <w:rsid w:val="00EA24BD"/>
    <w:rPr>
      <w:rFonts w:ascii="Tahoma" w:eastAsia="Times New Roman" w:hAnsi="Tahoma" w:cs="Calibri"/>
      <w:sz w:val="16"/>
      <w:szCs w:val="16"/>
      <w:lang w:eastAsia="ar-SA" w:bidi="ar-SA"/>
    </w:rPr>
  </w:style>
  <w:style w:type="paragraph" w:customStyle="1" w:styleId="TableContents">
    <w:name w:val="Table Contents"/>
    <w:basedOn w:val="Normal"/>
    <w:uiPriority w:val="99"/>
    <w:rsid w:val="00EA24BD"/>
    <w:pPr>
      <w:suppressLineNumbers/>
    </w:pPr>
  </w:style>
  <w:style w:type="paragraph" w:customStyle="1" w:styleId="TableHeading">
    <w:name w:val="Table Heading"/>
    <w:basedOn w:val="TableContents"/>
    <w:uiPriority w:val="99"/>
    <w:rsid w:val="00EA24BD"/>
    <w:pPr>
      <w:jc w:val="center"/>
    </w:pPr>
    <w:rPr>
      <w:b/>
      <w:bCs/>
    </w:rPr>
  </w:style>
  <w:style w:type="character" w:styleId="CommentReference">
    <w:name w:val="annotation reference"/>
    <w:basedOn w:val="DefaultParagraphFont"/>
    <w:uiPriority w:val="99"/>
    <w:semiHidden/>
    <w:rsid w:val="00EA24BD"/>
    <w:rPr>
      <w:rFonts w:cs="Times New Roman"/>
      <w:sz w:val="16"/>
    </w:rPr>
  </w:style>
  <w:style w:type="paragraph" w:styleId="CommentText">
    <w:name w:val="annotation text"/>
    <w:basedOn w:val="Normal"/>
    <w:link w:val="CommentTextChar"/>
    <w:uiPriority w:val="99"/>
    <w:semiHidden/>
    <w:rsid w:val="00EA24BD"/>
    <w:rPr>
      <w:rFonts w:cs="Times New Roman"/>
      <w:sz w:val="20"/>
      <w:szCs w:val="20"/>
      <w:lang w:val="es-ES"/>
    </w:rPr>
  </w:style>
  <w:style w:type="character" w:customStyle="1" w:styleId="CommentTextChar">
    <w:name w:val="Comment Text Char"/>
    <w:basedOn w:val="DefaultParagraphFont"/>
    <w:link w:val="CommentText"/>
    <w:uiPriority w:val="99"/>
    <w:semiHidden/>
    <w:locked/>
    <w:rsid w:val="00EA24BD"/>
    <w:rPr>
      <w:rFonts w:ascii="Calibri" w:eastAsia="Times New Roman" w:hAnsi="Calibri"/>
      <w:sz w:val="20"/>
      <w:lang w:eastAsia="ar-SA" w:bidi="ar-SA"/>
    </w:rPr>
  </w:style>
  <w:style w:type="paragraph" w:styleId="CommentSubject">
    <w:name w:val="annotation subject"/>
    <w:basedOn w:val="CommentText"/>
    <w:next w:val="CommentText"/>
    <w:link w:val="CommentSubjectChar"/>
    <w:uiPriority w:val="99"/>
    <w:semiHidden/>
    <w:rsid w:val="00EA24BD"/>
    <w:rPr>
      <w:b/>
      <w:bCs/>
    </w:rPr>
  </w:style>
  <w:style w:type="character" w:customStyle="1" w:styleId="CommentSubjectChar">
    <w:name w:val="Comment Subject Char"/>
    <w:basedOn w:val="CommentTextChar"/>
    <w:link w:val="CommentSubject"/>
    <w:uiPriority w:val="99"/>
    <w:semiHidden/>
    <w:locked/>
    <w:rsid w:val="00EA24BD"/>
    <w:rPr>
      <w:b/>
    </w:rPr>
  </w:style>
  <w:style w:type="paragraph" w:styleId="NormalWeb">
    <w:name w:val="Normal (Web)"/>
    <w:basedOn w:val="Normal"/>
    <w:uiPriority w:val="99"/>
    <w:rsid w:val="00EA24BD"/>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uiPriority w:val="99"/>
    <w:rsid w:val="00EA24BD"/>
    <w:rPr>
      <w:rFonts w:cs="Times New Roman"/>
    </w:rPr>
  </w:style>
  <w:style w:type="table" w:styleId="TableGrid">
    <w:name w:val="Table Grid"/>
    <w:basedOn w:val="TableNormal"/>
    <w:uiPriority w:val="99"/>
    <w:rsid w:val="00EA24BD"/>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0F1B7D"/>
    <w:pPr>
      <w:spacing w:after="0" w:line="240" w:lineRule="auto"/>
    </w:pPr>
    <w:rPr>
      <w:rFonts w:ascii="Courier New" w:hAnsi="Courier New"/>
      <w:sz w:val="20"/>
      <w:szCs w:val="20"/>
    </w:rPr>
  </w:style>
  <w:style w:type="character" w:customStyle="1" w:styleId="HTMLPreformattedChar">
    <w:name w:val="HTML Preformatted Char"/>
    <w:basedOn w:val="DefaultParagraphFont"/>
    <w:link w:val="HTMLPreformatted"/>
    <w:uiPriority w:val="99"/>
    <w:locked/>
    <w:rsid w:val="000F1B7D"/>
    <w:rPr>
      <w:rFonts w:ascii="Courier New" w:eastAsia="Times New Roman" w:hAnsi="Courier New" w:cs="Calibri"/>
      <w:sz w:val="20"/>
      <w:szCs w:val="20"/>
      <w:lang w:eastAsia="ar-SA" w:bidi="ar-SA"/>
    </w:rPr>
  </w:style>
  <w:style w:type="paragraph" w:styleId="Footer">
    <w:name w:val="footer"/>
    <w:basedOn w:val="Normal"/>
    <w:link w:val="FooterChar"/>
    <w:uiPriority w:val="99"/>
    <w:rsid w:val="008E2F4F"/>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8E2F4F"/>
    <w:rPr>
      <w:rFonts w:ascii="Calibri" w:eastAsia="Times New Roman" w:hAnsi="Calibri" w:cs="Calibri"/>
      <w:sz w:val="22"/>
      <w:szCs w:val="22"/>
      <w:lang w:eastAsia="ar-SA" w:bidi="ar-SA"/>
    </w:rPr>
  </w:style>
  <w:style w:type="character" w:styleId="PageNumber">
    <w:name w:val="page number"/>
    <w:basedOn w:val="DefaultParagraphFont"/>
    <w:uiPriority w:val="99"/>
    <w:rsid w:val="008E2F4F"/>
    <w:rPr>
      <w:rFonts w:cs="Times New Roman"/>
    </w:rPr>
  </w:style>
</w:styles>
</file>

<file path=word/webSettings.xml><?xml version="1.0" encoding="utf-8"?>
<w:webSettings xmlns:r="http://schemas.openxmlformats.org/officeDocument/2006/relationships" xmlns:w="http://schemas.openxmlformats.org/wordprocessingml/2006/main">
  <w:divs>
    <w:div w:id="104733545">
      <w:marLeft w:val="0"/>
      <w:marRight w:val="0"/>
      <w:marTop w:val="0"/>
      <w:marBottom w:val="0"/>
      <w:divBdr>
        <w:top w:val="none" w:sz="0" w:space="0" w:color="auto"/>
        <w:left w:val="none" w:sz="0" w:space="0" w:color="auto"/>
        <w:bottom w:val="none" w:sz="0" w:space="0" w:color="auto"/>
        <w:right w:val="none" w:sz="0" w:space="0" w:color="auto"/>
      </w:divBdr>
    </w:div>
    <w:div w:id="104733546">
      <w:marLeft w:val="0"/>
      <w:marRight w:val="0"/>
      <w:marTop w:val="0"/>
      <w:marBottom w:val="0"/>
      <w:divBdr>
        <w:top w:val="none" w:sz="0" w:space="0" w:color="auto"/>
        <w:left w:val="none" w:sz="0" w:space="0" w:color="auto"/>
        <w:bottom w:val="none" w:sz="0" w:space="0" w:color="auto"/>
        <w:right w:val="none" w:sz="0" w:space="0" w:color="auto"/>
      </w:divBdr>
    </w:div>
    <w:div w:id="104733549">
      <w:marLeft w:val="0"/>
      <w:marRight w:val="0"/>
      <w:marTop w:val="0"/>
      <w:marBottom w:val="0"/>
      <w:divBdr>
        <w:top w:val="none" w:sz="0" w:space="0" w:color="auto"/>
        <w:left w:val="none" w:sz="0" w:space="0" w:color="auto"/>
        <w:bottom w:val="none" w:sz="0" w:space="0" w:color="auto"/>
        <w:right w:val="none" w:sz="0" w:space="0" w:color="auto"/>
      </w:divBdr>
    </w:div>
    <w:div w:id="104733550">
      <w:marLeft w:val="0"/>
      <w:marRight w:val="0"/>
      <w:marTop w:val="0"/>
      <w:marBottom w:val="0"/>
      <w:divBdr>
        <w:top w:val="none" w:sz="0" w:space="0" w:color="auto"/>
        <w:left w:val="none" w:sz="0" w:space="0" w:color="auto"/>
        <w:bottom w:val="none" w:sz="0" w:space="0" w:color="auto"/>
        <w:right w:val="none" w:sz="0" w:space="0" w:color="auto"/>
      </w:divBdr>
      <w:divsChild>
        <w:div w:id="104733547">
          <w:marLeft w:val="0"/>
          <w:marRight w:val="0"/>
          <w:marTop w:val="0"/>
          <w:marBottom w:val="0"/>
          <w:divBdr>
            <w:top w:val="none" w:sz="0" w:space="0" w:color="auto"/>
            <w:left w:val="none" w:sz="0" w:space="0" w:color="auto"/>
            <w:bottom w:val="none" w:sz="0" w:space="0" w:color="auto"/>
            <w:right w:val="none" w:sz="0" w:space="0" w:color="auto"/>
          </w:divBdr>
          <w:divsChild>
            <w:div w:id="10473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355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ryan.hodges@monash.edu" TargetMode="External"/><Relationship Id="rId8" Type="http://schemas.openxmlformats.org/officeDocument/2006/relationships/hyperlink" Target="mailto:jan.deprest@uzleuven.be"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15</Pages>
  <Words>5115</Words>
  <Characters>29671</Characters>
  <Application>Microsoft Macintosh Word</Application>
  <DocSecurity>0</DocSecurity>
  <Lines>529</Lines>
  <Paragraphs>87</Paragraphs>
  <ScaleCrop>false</ScaleCrop>
  <Company/>
  <LinksUpToDate>false</LinksUpToDate>
  <CharactersWithSpaces>35809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Fetal echocardiography and pulsed-wave Doppler ultrasound in a rabbit model of intrauterine growth restriction</dc:title>
  <dc:subject/>
  <dc:creator>Ryan Hodges</dc:creator>
  <cp:keywords/>
  <dc:description/>
  <cp:lastModifiedBy>Ryan Hodges</cp:lastModifiedBy>
  <cp:revision>24</cp:revision>
  <dcterms:created xsi:type="dcterms:W3CDTF">2012-11-12T08:51:00Z</dcterms:created>
  <dcterms:modified xsi:type="dcterms:W3CDTF">2012-11-14T19:19:00Z</dcterms:modified>
</cp:coreProperties>
</file>